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4FB432" w14:textId="03CA1095" w:rsidR="008D48B6" w:rsidRPr="00371BEF" w:rsidRDefault="00733A16" w:rsidP="00AE42AF">
      <w:r>
        <w:rPr>
          <w:noProof/>
          <w:lang w:val="en-US"/>
        </w:rPr>
        <mc:AlternateContent>
          <mc:Choice Requires="wps">
            <w:drawing>
              <wp:anchor distT="0" distB="0" distL="114300" distR="114300" simplePos="0" relativeHeight="251654656" behindDoc="0" locked="0" layoutInCell="1" allowOverlap="1" wp14:anchorId="46BD4CF7" wp14:editId="10753CDB">
                <wp:simplePos x="0" y="0"/>
                <wp:positionH relativeFrom="column">
                  <wp:posOffset>1066800</wp:posOffset>
                </wp:positionH>
                <wp:positionV relativeFrom="paragraph">
                  <wp:posOffset>660400</wp:posOffset>
                </wp:positionV>
                <wp:extent cx="3997325" cy="3700145"/>
                <wp:effectExtent l="0" t="0" r="0" b="0"/>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97325" cy="3700145"/>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34E370" w14:textId="77777777" w:rsidR="00E259F1" w:rsidRPr="00380C7B" w:rsidRDefault="00E259F1" w:rsidP="00460028">
                            <w:pPr>
                              <w:autoSpaceDE w:val="0"/>
                              <w:autoSpaceDN w:val="0"/>
                              <w:adjustRightInd w:val="0"/>
                              <w:jc w:val="center"/>
                              <w:rPr>
                                <w:b/>
                                <w:bCs/>
                                <w:color w:val="000000"/>
                                <w:sz w:val="36"/>
                                <w:szCs w:val="36"/>
                                <w:highlight w:val="yellow"/>
                              </w:rPr>
                            </w:pPr>
                            <w:r>
                              <w:rPr>
                                <w:b/>
                                <w:bCs/>
                                <w:color w:val="000000"/>
                                <w:sz w:val="36"/>
                                <w:szCs w:val="36"/>
                              </w:rPr>
                              <w:t xml:space="preserve">IALA Guideline No. </w:t>
                            </w:r>
                            <w:r w:rsidRPr="00380C7B">
                              <w:rPr>
                                <w:b/>
                                <w:bCs/>
                                <w:color w:val="000000"/>
                                <w:sz w:val="36"/>
                                <w:szCs w:val="36"/>
                                <w:highlight w:val="yellow"/>
                              </w:rPr>
                              <w:t>####</w:t>
                            </w:r>
                          </w:p>
                          <w:p w14:paraId="4005F1E4" w14:textId="77777777" w:rsidR="00E259F1" w:rsidRPr="00380C7B" w:rsidRDefault="00E259F1" w:rsidP="00460028">
                            <w:pPr>
                              <w:autoSpaceDE w:val="0"/>
                              <w:autoSpaceDN w:val="0"/>
                              <w:adjustRightInd w:val="0"/>
                              <w:jc w:val="center"/>
                              <w:rPr>
                                <w:b/>
                                <w:bCs/>
                                <w:color w:val="000000"/>
                                <w:sz w:val="36"/>
                                <w:szCs w:val="36"/>
                                <w:highlight w:val="yellow"/>
                              </w:rPr>
                            </w:pPr>
                          </w:p>
                          <w:p w14:paraId="3F1D8621" w14:textId="77777777" w:rsidR="00E259F1" w:rsidRPr="00FD34EC" w:rsidRDefault="00E259F1" w:rsidP="00460028">
                            <w:pPr>
                              <w:autoSpaceDE w:val="0"/>
                              <w:autoSpaceDN w:val="0"/>
                              <w:adjustRightInd w:val="0"/>
                              <w:jc w:val="center"/>
                              <w:rPr>
                                <w:b/>
                                <w:bCs/>
                                <w:color w:val="000000"/>
                                <w:sz w:val="36"/>
                                <w:szCs w:val="36"/>
                              </w:rPr>
                            </w:pPr>
                            <w:r w:rsidRPr="003D1F16">
                              <w:rPr>
                                <w:b/>
                                <w:bCs/>
                                <w:color w:val="000000"/>
                                <w:sz w:val="36"/>
                                <w:szCs w:val="36"/>
                              </w:rPr>
                              <w:t>On</w:t>
                            </w:r>
                          </w:p>
                          <w:p w14:paraId="6AAF72B5" w14:textId="77777777" w:rsidR="00E259F1" w:rsidRPr="00380C7B" w:rsidRDefault="00E259F1" w:rsidP="00460028">
                            <w:pPr>
                              <w:autoSpaceDE w:val="0"/>
                              <w:autoSpaceDN w:val="0"/>
                              <w:adjustRightInd w:val="0"/>
                              <w:jc w:val="center"/>
                              <w:rPr>
                                <w:b/>
                                <w:bCs/>
                                <w:color w:val="000000"/>
                                <w:sz w:val="36"/>
                                <w:szCs w:val="36"/>
                                <w:highlight w:val="yellow"/>
                              </w:rPr>
                            </w:pPr>
                          </w:p>
                          <w:p w14:paraId="67D077F9" w14:textId="72C47602" w:rsidR="00E259F1" w:rsidRPr="00F90397" w:rsidRDefault="00E259F1" w:rsidP="004560AA">
                            <w:pPr>
                              <w:autoSpaceDE w:val="0"/>
                              <w:autoSpaceDN w:val="0"/>
                              <w:adjustRightInd w:val="0"/>
                              <w:jc w:val="center"/>
                              <w:rPr>
                                <w:bCs/>
                                <w:color w:val="000000"/>
                                <w:spacing w:val="-10"/>
                                <w:w w:val="105"/>
                                <w:sz w:val="36"/>
                                <w:szCs w:val="36"/>
                              </w:rPr>
                            </w:pPr>
                            <w:r>
                              <w:rPr>
                                <w:b/>
                                <w:bCs/>
                                <w:color w:val="000000"/>
                                <w:spacing w:val="-10"/>
                                <w:w w:val="105"/>
                                <w:sz w:val="36"/>
                                <w:szCs w:val="36"/>
                              </w:rPr>
                              <w:t>VTS Interaction with A</w:t>
                            </w:r>
                            <w:r w:rsidRPr="001F7947">
                              <w:rPr>
                                <w:b/>
                                <w:bCs/>
                                <w:color w:val="000000"/>
                                <w:spacing w:val="-10"/>
                                <w:w w:val="105"/>
                                <w:sz w:val="36"/>
                                <w:szCs w:val="36"/>
                              </w:rPr>
                              <w:t xml:space="preserve">llied </w:t>
                            </w:r>
                            <w:r w:rsidRPr="003D1F16">
                              <w:rPr>
                                <w:b/>
                                <w:bCs/>
                                <w:color w:val="000000"/>
                                <w:spacing w:val="-10"/>
                                <w:w w:val="105"/>
                                <w:sz w:val="36"/>
                                <w:szCs w:val="36"/>
                              </w:rPr>
                              <w:t xml:space="preserve">and </w:t>
                            </w:r>
                            <w:r>
                              <w:rPr>
                                <w:b/>
                                <w:bCs/>
                                <w:color w:val="000000"/>
                                <w:spacing w:val="-10"/>
                                <w:w w:val="105"/>
                                <w:sz w:val="36"/>
                                <w:szCs w:val="36"/>
                                <w:lang w:val="en-US"/>
                              </w:rPr>
                              <w:t>O</w:t>
                            </w:r>
                            <w:r w:rsidRPr="003D1F16">
                              <w:rPr>
                                <w:b/>
                                <w:bCs/>
                                <w:color w:val="000000"/>
                                <w:spacing w:val="-10"/>
                                <w:w w:val="105"/>
                                <w:sz w:val="36"/>
                                <w:szCs w:val="36"/>
                                <w:lang w:val="en-US"/>
                              </w:rPr>
                              <w:t>ther</w:t>
                            </w:r>
                            <w:r w:rsidRPr="003D1F16">
                              <w:rPr>
                                <w:b/>
                                <w:bCs/>
                                <w:color w:val="000000"/>
                                <w:spacing w:val="-10"/>
                                <w:w w:val="105"/>
                                <w:sz w:val="36"/>
                                <w:szCs w:val="36"/>
                              </w:rPr>
                              <w:t xml:space="preserve"> </w:t>
                            </w:r>
                            <w:r>
                              <w:rPr>
                                <w:b/>
                                <w:bCs/>
                                <w:color w:val="000000"/>
                                <w:spacing w:val="-10"/>
                                <w:w w:val="105"/>
                                <w:sz w:val="36"/>
                                <w:szCs w:val="36"/>
                              </w:rPr>
                              <w:t>S</w:t>
                            </w:r>
                            <w:r w:rsidRPr="003D1F16">
                              <w:rPr>
                                <w:b/>
                                <w:bCs/>
                                <w:color w:val="000000"/>
                                <w:spacing w:val="-10"/>
                                <w:w w:val="105"/>
                                <w:sz w:val="36"/>
                                <w:szCs w:val="36"/>
                              </w:rPr>
                              <w:t>ervices</w:t>
                            </w:r>
                          </w:p>
                          <w:p w14:paraId="43976CB7" w14:textId="77777777" w:rsidR="00E259F1" w:rsidRPr="00D76E20" w:rsidRDefault="00E259F1" w:rsidP="004560AA">
                            <w:pPr>
                              <w:autoSpaceDE w:val="0"/>
                              <w:autoSpaceDN w:val="0"/>
                              <w:adjustRightInd w:val="0"/>
                              <w:jc w:val="center"/>
                              <w:rPr>
                                <w:b/>
                                <w:bCs/>
                                <w:color w:val="000000"/>
                                <w:sz w:val="36"/>
                                <w:szCs w:val="36"/>
                                <w:highlight w:val="yellow"/>
                              </w:rPr>
                            </w:pPr>
                          </w:p>
                          <w:p w14:paraId="2332797B" w14:textId="77777777" w:rsidR="00E259F1" w:rsidRPr="00651979" w:rsidRDefault="00E259F1" w:rsidP="00654795">
                            <w:pPr>
                              <w:autoSpaceDE w:val="0"/>
                              <w:autoSpaceDN w:val="0"/>
                              <w:adjustRightInd w:val="0"/>
                              <w:jc w:val="center"/>
                              <w:rPr>
                                <w:b/>
                                <w:bCs/>
                                <w:color w:val="000000"/>
                                <w:sz w:val="36"/>
                                <w:szCs w:val="36"/>
                              </w:rPr>
                            </w:pPr>
                            <w:r w:rsidRPr="00651979">
                              <w:rPr>
                                <w:b/>
                                <w:bCs/>
                                <w:color w:val="000000"/>
                                <w:sz w:val="36"/>
                                <w:szCs w:val="36"/>
                              </w:rPr>
                              <w:t>Edition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84pt;margin-top:52pt;width:314.75pt;height:291.3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" filled="f" fillcolor="#0c9" stroked="f">
                <v:textbox>
                  <w:txbxContent>
                    <w:p w14:paraId="1834E370" w14:textId="77777777" w:rsidR="00E259F1" w:rsidRPr="00380C7B" w:rsidRDefault="00E259F1" w:rsidP="00460028">
                      <w:pPr>
                        <w:autoSpaceDE w:val="0"/>
                        <w:autoSpaceDN w:val="0"/>
                        <w:adjustRightInd w:val="0"/>
                        <w:jc w:val="center"/>
                        <w:rPr>
                          <w:b/>
                          <w:bCs/>
                          <w:color w:val="000000"/>
                          <w:sz w:val="36"/>
                          <w:szCs w:val="36"/>
                          <w:highlight w:val="yellow"/>
                        </w:rPr>
                      </w:pPr>
                      <w:r>
                        <w:rPr>
                          <w:b/>
                          <w:bCs/>
                          <w:color w:val="000000"/>
                          <w:sz w:val="36"/>
                          <w:szCs w:val="36"/>
                        </w:rPr>
                        <w:t xml:space="preserve">IALA Guideline No. </w:t>
                      </w:r>
                      <w:r w:rsidRPr="00380C7B">
                        <w:rPr>
                          <w:b/>
                          <w:bCs/>
                          <w:color w:val="000000"/>
                          <w:sz w:val="36"/>
                          <w:szCs w:val="36"/>
                          <w:highlight w:val="yellow"/>
                        </w:rPr>
                        <w:t>####</w:t>
                      </w:r>
                    </w:p>
                    <w:p w14:paraId="4005F1E4" w14:textId="77777777" w:rsidR="00E259F1" w:rsidRPr="00380C7B" w:rsidRDefault="00E259F1" w:rsidP="00460028">
                      <w:pPr>
                        <w:autoSpaceDE w:val="0"/>
                        <w:autoSpaceDN w:val="0"/>
                        <w:adjustRightInd w:val="0"/>
                        <w:jc w:val="center"/>
                        <w:rPr>
                          <w:b/>
                          <w:bCs/>
                          <w:color w:val="000000"/>
                          <w:sz w:val="36"/>
                          <w:szCs w:val="36"/>
                          <w:highlight w:val="yellow"/>
                        </w:rPr>
                      </w:pPr>
                    </w:p>
                    <w:p w14:paraId="3F1D8621" w14:textId="77777777" w:rsidR="00E259F1" w:rsidRPr="00FD34EC" w:rsidRDefault="00E259F1" w:rsidP="00460028">
                      <w:pPr>
                        <w:autoSpaceDE w:val="0"/>
                        <w:autoSpaceDN w:val="0"/>
                        <w:adjustRightInd w:val="0"/>
                        <w:jc w:val="center"/>
                        <w:rPr>
                          <w:b/>
                          <w:bCs/>
                          <w:color w:val="000000"/>
                          <w:sz w:val="36"/>
                          <w:szCs w:val="36"/>
                        </w:rPr>
                      </w:pPr>
                      <w:r w:rsidRPr="003D1F16">
                        <w:rPr>
                          <w:b/>
                          <w:bCs/>
                          <w:color w:val="000000"/>
                          <w:sz w:val="36"/>
                          <w:szCs w:val="36"/>
                        </w:rPr>
                        <w:t>On</w:t>
                      </w:r>
                    </w:p>
                    <w:p w14:paraId="6AAF72B5" w14:textId="77777777" w:rsidR="00E259F1" w:rsidRPr="00380C7B" w:rsidRDefault="00E259F1" w:rsidP="00460028">
                      <w:pPr>
                        <w:autoSpaceDE w:val="0"/>
                        <w:autoSpaceDN w:val="0"/>
                        <w:adjustRightInd w:val="0"/>
                        <w:jc w:val="center"/>
                        <w:rPr>
                          <w:b/>
                          <w:bCs/>
                          <w:color w:val="000000"/>
                          <w:sz w:val="36"/>
                          <w:szCs w:val="36"/>
                          <w:highlight w:val="yellow"/>
                        </w:rPr>
                      </w:pPr>
                    </w:p>
                    <w:p w14:paraId="67D077F9" w14:textId="72C47602" w:rsidR="00E259F1" w:rsidRPr="00F90397" w:rsidRDefault="00E259F1" w:rsidP="004560AA">
                      <w:pPr>
                        <w:autoSpaceDE w:val="0"/>
                        <w:autoSpaceDN w:val="0"/>
                        <w:adjustRightInd w:val="0"/>
                        <w:jc w:val="center"/>
                        <w:rPr>
                          <w:bCs/>
                          <w:color w:val="000000"/>
                          <w:spacing w:val="-10"/>
                          <w:w w:val="105"/>
                          <w:sz w:val="36"/>
                          <w:szCs w:val="36"/>
                        </w:rPr>
                      </w:pPr>
                      <w:r>
                        <w:rPr>
                          <w:b/>
                          <w:bCs/>
                          <w:color w:val="000000"/>
                          <w:spacing w:val="-10"/>
                          <w:w w:val="105"/>
                          <w:sz w:val="36"/>
                          <w:szCs w:val="36"/>
                        </w:rPr>
                        <w:t>VTS Interaction with A</w:t>
                      </w:r>
                      <w:r w:rsidRPr="001F7947">
                        <w:rPr>
                          <w:b/>
                          <w:bCs/>
                          <w:color w:val="000000"/>
                          <w:spacing w:val="-10"/>
                          <w:w w:val="105"/>
                          <w:sz w:val="36"/>
                          <w:szCs w:val="36"/>
                        </w:rPr>
                        <w:t xml:space="preserve">llied </w:t>
                      </w:r>
                      <w:r w:rsidRPr="003D1F16">
                        <w:rPr>
                          <w:b/>
                          <w:bCs/>
                          <w:color w:val="000000"/>
                          <w:spacing w:val="-10"/>
                          <w:w w:val="105"/>
                          <w:sz w:val="36"/>
                          <w:szCs w:val="36"/>
                        </w:rPr>
                        <w:t xml:space="preserve">and </w:t>
                      </w:r>
                      <w:r>
                        <w:rPr>
                          <w:b/>
                          <w:bCs/>
                          <w:color w:val="000000"/>
                          <w:spacing w:val="-10"/>
                          <w:w w:val="105"/>
                          <w:sz w:val="36"/>
                          <w:szCs w:val="36"/>
                          <w:lang w:val="en-US"/>
                        </w:rPr>
                        <w:t>O</w:t>
                      </w:r>
                      <w:r w:rsidRPr="003D1F16">
                        <w:rPr>
                          <w:b/>
                          <w:bCs/>
                          <w:color w:val="000000"/>
                          <w:spacing w:val="-10"/>
                          <w:w w:val="105"/>
                          <w:sz w:val="36"/>
                          <w:szCs w:val="36"/>
                          <w:lang w:val="en-US"/>
                        </w:rPr>
                        <w:t>ther</w:t>
                      </w:r>
                      <w:r w:rsidRPr="003D1F16">
                        <w:rPr>
                          <w:b/>
                          <w:bCs/>
                          <w:color w:val="000000"/>
                          <w:spacing w:val="-10"/>
                          <w:w w:val="105"/>
                          <w:sz w:val="36"/>
                          <w:szCs w:val="36"/>
                        </w:rPr>
                        <w:t xml:space="preserve"> </w:t>
                      </w:r>
                      <w:r>
                        <w:rPr>
                          <w:b/>
                          <w:bCs/>
                          <w:color w:val="000000"/>
                          <w:spacing w:val="-10"/>
                          <w:w w:val="105"/>
                          <w:sz w:val="36"/>
                          <w:szCs w:val="36"/>
                        </w:rPr>
                        <w:t>S</w:t>
                      </w:r>
                      <w:r w:rsidRPr="003D1F16">
                        <w:rPr>
                          <w:b/>
                          <w:bCs/>
                          <w:color w:val="000000"/>
                          <w:spacing w:val="-10"/>
                          <w:w w:val="105"/>
                          <w:sz w:val="36"/>
                          <w:szCs w:val="36"/>
                        </w:rPr>
                        <w:t>ervices</w:t>
                      </w:r>
                    </w:p>
                    <w:p w14:paraId="43976CB7" w14:textId="77777777" w:rsidR="00E259F1" w:rsidRPr="00D76E20" w:rsidRDefault="00E259F1" w:rsidP="004560AA">
                      <w:pPr>
                        <w:autoSpaceDE w:val="0"/>
                        <w:autoSpaceDN w:val="0"/>
                        <w:adjustRightInd w:val="0"/>
                        <w:jc w:val="center"/>
                        <w:rPr>
                          <w:b/>
                          <w:bCs/>
                          <w:color w:val="000000"/>
                          <w:sz w:val="36"/>
                          <w:szCs w:val="36"/>
                          <w:highlight w:val="yellow"/>
                        </w:rPr>
                      </w:pPr>
                    </w:p>
                    <w:p w14:paraId="2332797B" w14:textId="77777777" w:rsidR="00E259F1" w:rsidRPr="00651979" w:rsidRDefault="00E259F1" w:rsidP="00654795">
                      <w:pPr>
                        <w:autoSpaceDE w:val="0"/>
                        <w:autoSpaceDN w:val="0"/>
                        <w:adjustRightInd w:val="0"/>
                        <w:jc w:val="center"/>
                        <w:rPr>
                          <w:b/>
                          <w:bCs/>
                          <w:color w:val="000000"/>
                          <w:sz w:val="36"/>
                          <w:szCs w:val="36"/>
                        </w:rPr>
                      </w:pPr>
                      <w:r w:rsidRPr="00651979">
                        <w:rPr>
                          <w:b/>
                          <w:bCs/>
                          <w:color w:val="000000"/>
                          <w:sz w:val="36"/>
                          <w:szCs w:val="36"/>
                        </w:rPr>
                        <w:t>Edition 1</w:t>
                      </w:r>
                    </w:p>
                  </w:txbxContent>
                </v:textbox>
              </v:shape>
            </w:pict>
          </mc:Fallback>
        </mc:AlternateContent>
      </w:r>
      <w:r>
        <w:rPr>
          <w:noProof/>
          <w:lang w:val="en-US"/>
        </w:rPr>
        <mc:AlternateContent>
          <mc:Choice Requires="wps">
            <w:drawing>
              <wp:anchor distT="0" distB="0" distL="114300" distR="114300" simplePos="0" relativeHeight="251656704" behindDoc="0" locked="0" layoutInCell="1" allowOverlap="1" wp14:anchorId="673E79F1" wp14:editId="6366DDBE">
                <wp:simplePos x="0" y="0"/>
                <wp:positionH relativeFrom="column">
                  <wp:posOffset>-2511425</wp:posOffset>
                </wp:positionH>
                <wp:positionV relativeFrom="paragraph">
                  <wp:posOffset>5662930</wp:posOffset>
                </wp:positionV>
                <wp:extent cx="5490210" cy="382270"/>
                <wp:effectExtent l="2477770" t="0" r="2473960" b="0"/>
                <wp:wrapNone/>
                <wp:docPr id="1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5490210" cy="3822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1C6C1A" w14:textId="77777777" w:rsidR="00E259F1" w:rsidRDefault="00E259F1"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197.75pt;margin-top:445.9pt;width:432.3pt;height:30.1pt;rotation:-9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" filled="f" fillcolor="#0c9" stroked="f">
                <v:textbox style="layout-flow:vertical;mso-layout-flow-alt:bottom-to-top">
                  <w:txbxContent>
                    <w:p w14:paraId="441C6C1A" w14:textId="77777777" w:rsidR="00E259F1" w:rsidRDefault="00E259F1" w:rsidP="00460028">
                      <w:pPr>
                        <w:autoSpaceDE w:val="0"/>
                        <w:autoSpaceDN w:val="0"/>
                        <w:adjustRightInd w:val="0"/>
                        <w:rPr>
                          <w:i/>
                          <w:iCs/>
                          <w:color w:val="000000"/>
                          <w:sz w:val="48"/>
                          <w:szCs w:val="48"/>
                          <w:lang w:val="fr-FR"/>
                        </w:rPr>
                      </w:pPr>
                      <w:r>
                        <w:rPr>
                          <w:b/>
                          <w:bCs/>
                          <w:i/>
                          <w:iCs/>
                          <w:color w:val="000000"/>
                          <w:sz w:val="48"/>
                          <w:szCs w:val="48"/>
                          <w:lang w:val="fr-FR"/>
                        </w:rPr>
                        <w:t>AISM</w:t>
                      </w:r>
                      <w:r>
                        <w:rPr>
                          <w:i/>
                          <w:iCs/>
                          <w:color w:val="000000"/>
                          <w:sz w:val="48"/>
                          <w:szCs w:val="48"/>
                          <w:lang w:val="fr-FR"/>
                        </w:rPr>
                        <w:t xml:space="preserve"> </w:t>
                      </w:r>
                      <w:r>
                        <w:rPr>
                          <w:color w:val="000000"/>
                          <w:lang w:val="fr-FR"/>
                        </w:rPr>
                        <w:t xml:space="preserve">Association Internationale de Signalisation Maritime     </w:t>
                      </w:r>
                      <w:r>
                        <w:rPr>
                          <w:i/>
                          <w:iCs/>
                          <w:color w:val="000000"/>
                          <w:lang w:val="fr-FR"/>
                        </w:rPr>
                        <w:t xml:space="preserve"> </w:t>
                      </w:r>
                      <w:r>
                        <w:rPr>
                          <w:b/>
                          <w:bCs/>
                          <w:i/>
                          <w:iCs/>
                          <w:color w:val="000000"/>
                          <w:sz w:val="48"/>
                          <w:szCs w:val="48"/>
                          <w:lang w:val="fr-FR"/>
                        </w:rPr>
                        <w:t>IALA</w:t>
                      </w:r>
                    </w:p>
                  </w:txbxContent>
                </v:textbox>
              </v:shape>
            </w:pict>
          </mc:Fallback>
        </mc:AlternateContent>
      </w:r>
      <w:r>
        <w:rPr>
          <w:noProof/>
          <w:lang w:val="en-US"/>
        </w:rPr>
        <mc:AlternateContent>
          <mc:Choice Requires="wps">
            <w:drawing>
              <wp:anchor distT="0" distB="0" distL="114299" distR="114299" simplePos="0" relativeHeight="251658752" behindDoc="0" locked="0" layoutInCell="1" allowOverlap="1" wp14:anchorId="62D90710" wp14:editId="0DC588F0">
                <wp:simplePos x="0" y="0"/>
                <wp:positionH relativeFrom="column">
                  <wp:posOffset>513714</wp:posOffset>
                </wp:positionH>
                <wp:positionV relativeFrom="paragraph">
                  <wp:posOffset>157480</wp:posOffset>
                </wp:positionV>
                <wp:extent cx="0" cy="8441690"/>
                <wp:effectExtent l="0" t="0" r="19050" b="16510"/>
                <wp:wrapNone/>
                <wp:docPr id="1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flip:y;z-index:2516572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0.45pt,12.4pt" to="40.45pt,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"/>
            </w:pict>
          </mc:Fallback>
        </mc:AlternateContent>
      </w:r>
      <w:r>
        <w:rPr>
          <w:noProof/>
          <w:lang w:val="en-US"/>
        </w:rPr>
        <mc:AlternateContent>
          <mc:Choice Requires="wps">
            <w:drawing>
              <wp:anchor distT="0" distB="0" distL="114299" distR="114299" simplePos="0" relativeHeight="251659776" behindDoc="0" locked="0" layoutInCell="1" allowOverlap="1" wp14:anchorId="3AF0DBF6" wp14:editId="6C0E56FC">
                <wp:simplePos x="0" y="0"/>
                <wp:positionH relativeFrom="column">
                  <wp:posOffset>-1</wp:posOffset>
                </wp:positionH>
                <wp:positionV relativeFrom="paragraph">
                  <wp:posOffset>157480</wp:posOffset>
                </wp:positionV>
                <wp:extent cx="0" cy="8441690"/>
                <wp:effectExtent l="0" t="0" r="19050" b="16510"/>
                <wp:wrapNone/>
                <wp:docPr id="10"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4416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 o:spid="_x0000_s1026" style="position:absolute;z-index:2516582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0,12.4pt" to="0,67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"/>
            </w:pict>
          </mc:Fallback>
        </mc:AlternateContent>
      </w:r>
      <w:r>
        <w:rPr>
          <w:noProof/>
          <w:lang w:val="en-US"/>
        </w:rPr>
        <mc:AlternateContent>
          <mc:Choice Requires="wps">
            <w:drawing>
              <wp:anchor distT="0" distB="0" distL="114300" distR="114300" simplePos="0" relativeHeight="251657728" behindDoc="0" locked="0" layoutInCell="1" allowOverlap="1" wp14:anchorId="45333C77" wp14:editId="7B2195EA">
                <wp:simplePos x="0" y="0"/>
                <wp:positionH relativeFrom="column">
                  <wp:posOffset>-1144270</wp:posOffset>
                </wp:positionH>
                <wp:positionV relativeFrom="paragraph">
                  <wp:posOffset>1551305</wp:posOffset>
                </wp:positionV>
                <wp:extent cx="2844800" cy="471170"/>
                <wp:effectExtent l="1110615" t="0" r="1104265" b="0"/>
                <wp:wrapNone/>
                <wp:docPr id="9"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2844800" cy="47117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ADD006" w14:textId="77777777" w:rsidR="00E259F1" w:rsidRDefault="00E259F1" w:rsidP="00E37CF6">
                            <w:pPr>
                              <w:autoSpaceDE w:val="0"/>
                              <w:autoSpaceDN w:val="0"/>
                              <w:adjustRightInd w:val="0"/>
                              <w:jc w:val="center"/>
                              <w:rPr>
                                <w:color w:val="000000"/>
                              </w:rPr>
                            </w:pPr>
                            <w:r>
                              <w:rPr>
                                <w:color w:val="000000"/>
                              </w:rPr>
                              <w:t>International Association of Marine Aids to Navigation and Lighthouse Authorities</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8" type="#_x0000_t202" style="position:absolute;margin-left:-90.1pt;margin-top:122.15pt;width:224pt;height:37.1pt;rotation:-9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" filled="f" fillcolor="#0c9" stroked="f">
                <v:textbox style="layout-flow:vertical;mso-layout-flow-alt:bottom-to-top">
                  <w:txbxContent>
                    <w:p w14:paraId="76ADD006" w14:textId="77777777" w:rsidR="00E259F1" w:rsidRDefault="00E259F1" w:rsidP="00E37CF6">
                      <w:pPr>
                        <w:autoSpaceDE w:val="0"/>
                        <w:autoSpaceDN w:val="0"/>
                        <w:adjustRightInd w:val="0"/>
                        <w:jc w:val="center"/>
                        <w:rPr>
                          <w:color w:val="000000"/>
                        </w:rPr>
                      </w:pPr>
                      <w:r>
                        <w:rPr>
                          <w:color w:val="000000"/>
                        </w:rPr>
                        <w:t>International Association of Marine Aids to Navigation and Lighthouse Authorities</w:t>
                      </w:r>
                    </w:p>
                  </w:txbxContent>
                </v:textbox>
              </v:shape>
            </w:pict>
          </mc:Fallback>
        </mc:AlternateContent>
      </w:r>
      <w:r>
        <w:rPr>
          <w:noProof/>
          <w:lang w:val="en-US"/>
        </w:rPr>
        <mc:AlternateContent>
          <mc:Choice Requires="wps">
            <w:drawing>
              <wp:anchor distT="0" distB="0" distL="114300" distR="114300" simplePos="0" relativeHeight="251655680" behindDoc="0" locked="0" layoutInCell="1" allowOverlap="1" wp14:anchorId="59A381BD" wp14:editId="54BF5628">
                <wp:simplePos x="0" y="0"/>
                <wp:positionH relativeFrom="column">
                  <wp:posOffset>855345</wp:posOffset>
                </wp:positionH>
                <wp:positionV relativeFrom="paragraph">
                  <wp:posOffset>7433945</wp:posOffset>
                </wp:positionV>
                <wp:extent cx="4587875" cy="88392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7875" cy="88392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73FE00" w14:textId="77777777" w:rsidR="00E259F1" w:rsidRPr="003D1F16" w:rsidRDefault="00E259F1" w:rsidP="00460028">
                            <w:pPr>
                              <w:autoSpaceDE w:val="0"/>
                              <w:autoSpaceDN w:val="0"/>
                              <w:adjustRightInd w:val="0"/>
                              <w:jc w:val="center"/>
                              <w:rPr>
                                <w:color w:val="000000"/>
                                <w:sz w:val="20"/>
                                <w:szCs w:val="18"/>
                                <w:highlight w:val="yellow"/>
                                <w:lang w:val="fr-FR"/>
                              </w:rPr>
                            </w:pPr>
                            <w:r w:rsidRPr="003D1F16">
                              <w:rPr>
                                <w:color w:val="000000"/>
                                <w:sz w:val="20"/>
                                <w:szCs w:val="18"/>
                                <w:highlight w:val="yellow"/>
                                <w:lang w:val="fr-FR"/>
                              </w:rPr>
                              <w:t xml:space="preserve">20ter, rue </w:t>
                            </w:r>
                            <w:proofErr w:type="spellStart"/>
                            <w:r w:rsidRPr="003D1F16">
                              <w:rPr>
                                <w:color w:val="000000"/>
                                <w:sz w:val="20"/>
                                <w:szCs w:val="18"/>
                                <w:highlight w:val="yellow"/>
                                <w:lang w:val="fr-FR"/>
                              </w:rPr>
                              <w:t>Schnapper</w:t>
                            </w:r>
                            <w:proofErr w:type="spellEnd"/>
                          </w:p>
                          <w:p w14:paraId="6CE4265B" w14:textId="77777777" w:rsidR="00E259F1" w:rsidRDefault="00E259F1" w:rsidP="00460028">
                            <w:pPr>
                              <w:autoSpaceDE w:val="0"/>
                              <w:autoSpaceDN w:val="0"/>
                              <w:adjustRightInd w:val="0"/>
                              <w:jc w:val="center"/>
                              <w:rPr>
                                <w:color w:val="000000"/>
                                <w:sz w:val="20"/>
                                <w:szCs w:val="18"/>
                                <w:lang w:val="fr-FR"/>
                              </w:rPr>
                            </w:pPr>
                            <w:r w:rsidRPr="003D1F16">
                              <w:rPr>
                                <w:color w:val="000000"/>
                                <w:sz w:val="20"/>
                                <w:szCs w:val="18"/>
                                <w:highlight w:val="yellow"/>
                                <w:lang w:val="fr-FR"/>
                              </w:rPr>
                              <w:t>78100 Saint Germain en Laye, France</w:t>
                            </w:r>
                          </w:p>
                          <w:p w14:paraId="07A06188" w14:textId="77777777" w:rsidR="00E259F1" w:rsidRDefault="00E259F1" w:rsidP="00460028">
                            <w:pPr>
                              <w:autoSpaceDE w:val="0"/>
                              <w:autoSpaceDN w:val="0"/>
                              <w:adjustRightInd w:val="0"/>
                              <w:jc w:val="center"/>
                              <w:rPr>
                                <w:color w:val="000000"/>
                                <w:sz w:val="20"/>
                                <w:szCs w:val="18"/>
                              </w:rPr>
                            </w:pPr>
                            <w:r>
                              <w:rPr>
                                <w:color w:val="000000"/>
                                <w:sz w:val="20"/>
                                <w:szCs w:val="18"/>
                              </w:rPr>
                              <w:t xml:space="preserve">Telephone: +33 1 34 51 70 </w:t>
                            </w:r>
                            <w:proofErr w:type="gramStart"/>
                            <w:r>
                              <w:rPr>
                                <w:color w:val="000000"/>
                                <w:sz w:val="20"/>
                                <w:szCs w:val="18"/>
                              </w:rPr>
                              <w:t>01  Fax</w:t>
                            </w:r>
                            <w:proofErr w:type="gramEnd"/>
                            <w:r>
                              <w:rPr>
                                <w:color w:val="000000"/>
                                <w:sz w:val="20"/>
                                <w:szCs w:val="18"/>
                              </w:rPr>
                              <w:t>:  +33 1 34 51 82 05</w:t>
                            </w:r>
                          </w:p>
                          <w:p w14:paraId="2ECA443F" w14:textId="77777777" w:rsidR="00E259F1" w:rsidRDefault="00E259F1" w:rsidP="00B534F2">
                            <w:pPr>
                              <w:autoSpaceDE w:val="0"/>
                              <w:autoSpaceDN w:val="0"/>
                              <w:adjustRightInd w:val="0"/>
                              <w:jc w:val="center"/>
                              <w:rPr>
                                <w:color w:val="000000"/>
                                <w:sz w:val="18"/>
                                <w:szCs w:val="18"/>
                                <w:lang w:val="fr-FR"/>
                              </w:rPr>
                            </w:pPr>
                            <w:proofErr w:type="gramStart"/>
                            <w:r>
                              <w:rPr>
                                <w:color w:val="000000"/>
                                <w:sz w:val="20"/>
                                <w:szCs w:val="18"/>
                              </w:rPr>
                              <w:t>e</w:t>
                            </w:r>
                            <w:proofErr w:type="gramEnd"/>
                            <w:r>
                              <w:rPr>
                                <w:color w:val="000000"/>
                                <w:sz w:val="20"/>
                                <w:szCs w:val="18"/>
                              </w:rPr>
                              <w:t xml:space="preserve">-mail:  </w:t>
                            </w:r>
                            <w:hyperlink r:id="rId9" w:history="1">
                              <w:r w:rsidRPr="00126198">
                                <w:rPr>
                                  <w:rStyle w:val="Hyperlink"/>
                                  <w:rFonts w:cs="Arial"/>
                                  <w:sz w:val="20"/>
                                  <w:szCs w:val="18"/>
                                </w:rPr>
                                <w:t>iala-aism@wanadoo.fr</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0" w:history="1">
                              <w:r w:rsidRPr="00126198">
                                <w:rPr>
                                  <w:rStyle w:val="Hyperlink"/>
                                  <w:rFonts w:cs="Arial"/>
                                  <w:sz w:val="20"/>
                                  <w:szCs w:val="18"/>
                                </w:rPr>
                                <w:t>www.iala-aism.org</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9" type="#_x0000_t202" style="position:absolute;margin-left:67.35pt;margin-top:585.35pt;width:361.25pt;height:69.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" filled="f" fillcolor="#0c9" stroked="f">
                <v:textbox>
                  <w:txbxContent>
                    <w:p w14:paraId="3073FE00" w14:textId="77777777" w:rsidR="00E259F1" w:rsidRPr="003D1F16" w:rsidRDefault="00E259F1" w:rsidP="00460028">
                      <w:pPr>
                        <w:autoSpaceDE w:val="0"/>
                        <w:autoSpaceDN w:val="0"/>
                        <w:adjustRightInd w:val="0"/>
                        <w:jc w:val="center"/>
                        <w:rPr>
                          <w:color w:val="000000"/>
                          <w:sz w:val="20"/>
                          <w:szCs w:val="18"/>
                          <w:highlight w:val="yellow"/>
                          <w:lang w:val="fr-FR"/>
                        </w:rPr>
                      </w:pPr>
                      <w:r w:rsidRPr="003D1F16">
                        <w:rPr>
                          <w:color w:val="000000"/>
                          <w:sz w:val="20"/>
                          <w:szCs w:val="18"/>
                          <w:highlight w:val="yellow"/>
                          <w:lang w:val="fr-FR"/>
                        </w:rPr>
                        <w:t>20ter, rue Schnapper</w:t>
                      </w:r>
                    </w:p>
                    <w:p w14:paraId="6CE4265B" w14:textId="77777777" w:rsidR="00E259F1" w:rsidRDefault="00E259F1" w:rsidP="00460028">
                      <w:pPr>
                        <w:autoSpaceDE w:val="0"/>
                        <w:autoSpaceDN w:val="0"/>
                        <w:adjustRightInd w:val="0"/>
                        <w:jc w:val="center"/>
                        <w:rPr>
                          <w:color w:val="000000"/>
                          <w:sz w:val="20"/>
                          <w:szCs w:val="18"/>
                          <w:lang w:val="fr-FR"/>
                        </w:rPr>
                      </w:pPr>
                      <w:r w:rsidRPr="003D1F16">
                        <w:rPr>
                          <w:color w:val="000000"/>
                          <w:sz w:val="20"/>
                          <w:szCs w:val="18"/>
                          <w:highlight w:val="yellow"/>
                          <w:lang w:val="fr-FR"/>
                        </w:rPr>
                        <w:t>78100 Saint Germain en Laye, France</w:t>
                      </w:r>
                    </w:p>
                    <w:p w14:paraId="07A06188" w14:textId="77777777" w:rsidR="00E259F1" w:rsidRDefault="00E259F1" w:rsidP="00460028">
                      <w:pPr>
                        <w:autoSpaceDE w:val="0"/>
                        <w:autoSpaceDN w:val="0"/>
                        <w:adjustRightInd w:val="0"/>
                        <w:jc w:val="center"/>
                        <w:rPr>
                          <w:color w:val="000000"/>
                          <w:sz w:val="20"/>
                          <w:szCs w:val="18"/>
                        </w:rPr>
                      </w:pPr>
                      <w:r>
                        <w:rPr>
                          <w:color w:val="000000"/>
                          <w:sz w:val="20"/>
                          <w:szCs w:val="18"/>
                        </w:rPr>
                        <w:t>Telephone: +33 1 34 51 70 01  Fax:  +33 1 34 51 82 05</w:t>
                      </w:r>
                    </w:p>
                    <w:p w14:paraId="2ECA443F" w14:textId="77777777" w:rsidR="00E259F1" w:rsidRDefault="00E259F1" w:rsidP="00B534F2">
                      <w:pPr>
                        <w:autoSpaceDE w:val="0"/>
                        <w:autoSpaceDN w:val="0"/>
                        <w:adjustRightInd w:val="0"/>
                        <w:jc w:val="center"/>
                        <w:rPr>
                          <w:color w:val="000000"/>
                          <w:sz w:val="18"/>
                          <w:szCs w:val="18"/>
                          <w:lang w:val="fr-FR"/>
                        </w:rPr>
                      </w:pPr>
                      <w:r>
                        <w:rPr>
                          <w:color w:val="000000"/>
                          <w:sz w:val="20"/>
                          <w:szCs w:val="18"/>
                        </w:rPr>
                        <w:t xml:space="preserve">e-mail:  </w:t>
                      </w:r>
                      <w:hyperlink r:id="rId11" w:history="1">
                        <w:r w:rsidRPr="00126198">
                          <w:rPr>
                            <w:rStyle w:val="Hyperlink"/>
                            <w:rFonts w:cs="Arial"/>
                            <w:sz w:val="20"/>
                            <w:szCs w:val="18"/>
                          </w:rPr>
                          <w:t>iala-aism@wanadoo.fr</w:t>
                        </w:r>
                      </w:hyperlink>
                      <w:r>
                        <w:rPr>
                          <w:color w:val="000000"/>
                          <w:sz w:val="20"/>
                          <w:szCs w:val="18"/>
                        </w:rPr>
                        <w:t xml:space="preserve">       </w:t>
                      </w:r>
                      <w:r w:rsidRPr="0044047B">
                        <w:rPr>
                          <w:color w:val="000000"/>
                          <w:sz w:val="20"/>
                          <w:szCs w:val="18"/>
                        </w:rPr>
                        <w:t>Internet</w:t>
                      </w:r>
                      <w:r>
                        <w:rPr>
                          <w:color w:val="000000"/>
                          <w:sz w:val="20"/>
                          <w:szCs w:val="18"/>
                        </w:rPr>
                        <w:t xml:space="preserve">: </w:t>
                      </w:r>
                      <w:r w:rsidRPr="0044047B">
                        <w:rPr>
                          <w:color w:val="000000"/>
                          <w:sz w:val="20"/>
                          <w:szCs w:val="18"/>
                        </w:rPr>
                        <w:t xml:space="preserve"> </w:t>
                      </w:r>
                      <w:hyperlink r:id="rId12" w:history="1">
                        <w:r w:rsidRPr="00126198">
                          <w:rPr>
                            <w:rStyle w:val="Hyperlink"/>
                            <w:rFonts w:cs="Arial"/>
                            <w:sz w:val="20"/>
                            <w:szCs w:val="18"/>
                          </w:rPr>
                          <w:t>www.iala-aism.org</w:t>
                        </w:r>
                      </w:hyperlink>
                    </w:p>
                  </w:txbxContent>
                </v:textbox>
              </v:shape>
            </w:pict>
          </mc:Fallback>
        </mc:AlternateContent>
      </w:r>
      <w:r w:rsidR="002D5F5E">
        <w:rPr>
          <w:noProof/>
          <w:lang w:val="en-US"/>
        </w:rPr>
        <w:drawing>
          <wp:anchor distT="0" distB="0" distL="114300" distR="114300" simplePos="0" relativeHeight="251660800" behindDoc="0" locked="0" layoutInCell="1" allowOverlap="1" wp14:anchorId="70B507B3" wp14:editId="6BF54846">
            <wp:simplePos x="0" y="0"/>
            <wp:positionH relativeFrom="column">
              <wp:posOffset>2514600</wp:posOffset>
            </wp:positionH>
            <wp:positionV relativeFrom="paragraph">
              <wp:posOffset>4611370</wp:posOffset>
            </wp:positionV>
            <wp:extent cx="898525" cy="1236980"/>
            <wp:effectExtent l="0" t="0" r="0" b="1270"/>
            <wp:wrapNone/>
            <wp:docPr id="8" name="Picture 112" descr="IALA log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descr="IALA logo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98525" cy="1236980"/>
                    </a:xfrm>
                    <a:prstGeom prst="rect">
                      <a:avLst/>
                    </a:prstGeom>
                    <a:noFill/>
                  </pic:spPr>
                </pic:pic>
              </a:graphicData>
            </a:graphic>
          </wp:anchor>
        </w:drawing>
      </w:r>
      <w:r w:rsidR="008D48B6" w:rsidRPr="00371BEF">
        <w:br w:type="page"/>
      </w:r>
      <w:r w:rsidR="008D48B6" w:rsidRPr="00371BEF">
        <w:lastRenderedPageBreak/>
        <w:t>Document Revisions</w:t>
      </w:r>
    </w:p>
    <w:p w14:paraId="6FC0CAB0" w14:textId="77777777" w:rsidR="008D48B6" w:rsidRPr="00371BEF" w:rsidRDefault="008D48B6" w:rsidP="00A163D8">
      <w:pPr>
        <w:pStyle w:val="BodyText"/>
      </w:pPr>
      <w:r w:rsidRPr="00371BEF">
        <w:t>Revisions to the IALA Document are to be noted in the table prior to t</w:t>
      </w:r>
      <w:r>
        <w:t>he issue of a revised document.</w:t>
      </w:r>
    </w:p>
    <w:tbl>
      <w:tblPr>
        <w:tblW w:w="942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360"/>
        <w:gridCol w:w="4161"/>
      </w:tblGrid>
      <w:tr w:rsidR="008D48B6" w:rsidRPr="00371BEF" w14:paraId="70A3EA9E" w14:textId="77777777">
        <w:tc>
          <w:tcPr>
            <w:tcW w:w="1908" w:type="dxa"/>
          </w:tcPr>
          <w:p w14:paraId="522CAAB0" w14:textId="77777777" w:rsidR="008D48B6" w:rsidRPr="00371BEF" w:rsidRDefault="008D48B6" w:rsidP="00A163D8">
            <w:pPr>
              <w:spacing w:before="60" w:after="60"/>
              <w:jc w:val="center"/>
              <w:rPr>
                <w:b/>
                <w:bCs/>
              </w:rPr>
            </w:pPr>
            <w:r w:rsidRPr="00371BEF">
              <w:rPr>
                <w:b/>
                <w:bCs/>
              </w:rPr>
              <w:t>Date</w:t>
            </w:r>
          </w:p>
        </w:tc>
        <w:tc>
          <w:tcPr>
            <w:tcW w:w="3360" w:type="dxa"/>
          </w:tcPr>
          <w:p w14:paraId="169CF962" w14:textId="77777777" w:rsidR="008D48B6" w:rsidRPr="00371BEF" w:rsidRDefault="008D48B6" w:rsidP="00A163D8">
            <w:pPr>
              <w:spacing w:before="60" w:after="60"/>
              <w:jc w:val="center"/>
              <w:rPr>
                <w:b/>
                <w:bCs/>
              </w:rPr>
            </w:pPr>
            <w:r w:rsidRPr="00371BEF">
              <w:rPr>
                <w:b/>
                <w:bCs/>
              </w:rPr>
              <w:t>Page / Section Revised</w:t>
            </w:r>
          </w:p>
        </w:tc>
        <w:tc>
          <w:tcPr>
            <w:tcW w:w="4161" w:type="dxa"/>
          </w:tcPr>
          <w:p w14:paraId="1F17D71B" w14:textId="77777777" w:rsidR="008D48B6" w:rsidRPr="00371BEF" w:rsidRDefault="008D48B6" w:rsidP="00A163D8">
            <w:pPr>
              <w:spacing w:before="60" w:after="60"/>
              <w:jc w:val="center"/>
              <w:rPr>
                <w:b/>
                <w:bCs/>
              </w:rPr>
            </w:pPr>
            <w:r w:rsidRPr="00371BEF">
              <w:rPr>
                <w:b/>
                <w:bCs/>
              </w:rPr>
              <w:t>Requirement for Revision</w:t>
            </w:r>
          </w:p>
        </w:tc>
      </w:tr>
      <w:tr w:rsidR="008D48B6" w:rsidRPr="00371BEF" w14:paraId="6D8449E2" w14:textId="77777777">
        <w:trPr>
          <w:trHeight w:val="851"/>
        </w:trPr>
        <w:tc>
          <w:tcPr>
            <w:tcW w:w="1908" w:type="dxa"/>
            <w:vAlign w:val="center"/>
          </w:tcPr>
          <w:p w14:paraId="5B6C97FF" w14:textId="771B29F7" w:rsidR="008D48B6" w:rsidRPr="00D848E5" w:rsidRDefault="00D848E5" w:rsidP="00A163D8">
            <w:pPr>
              <w:spacing w:before="60" w:after="60"/>
            </w:pPr>
            <w:r w:rsidRPr="00D848E5">
              <w:t>Sept. 3, 2012</w:t>
            </w:r>
          </w:p>
        </w:tc>
        <w:tc>
          <w:tcPr>
            <w:tcW w:w="3360" w:type="dxa"/>
            <w:vAlign w:val="center"/>
          </w:tcPr>
          <w:p w14:paraId="7010015A" w14:textId="68A456BA" w:rsidR="008D48B6" w:rsidRPr="00D848E5" w:rsidRDefault="00D848E5" w:rsidP="00A163D8">
            <w:pPr>
              <w:spacing w:before="60" w:after="60"/>
            </w:pPr>
            <w:r w:rsidRPr="00D848E5">
              <w:t>Complete document</w:t>
            </w:r>
          </w:p>
        </w:tc>
        <w:tc>
          <w:tcPr>
            <w:tcW w:w="4161" w:type="dxa"/>
            <w:vAlign w:val="center"/>
          </w:tcPr>
          <w:p w14:paraId="3110D33B" w14:textId="7F4EAB65" w:rsidR="008D48B6" w:rsidRPr="00D848E5" w:rsidRDefault="00D848E5" w:rsidP="00A163D8">
            <w:pPr>
              <w:spacing w:before="60" w:after="60"/>
            </w:pPr>
            <w:r w:rsidRPr="00D848E5">
              <w:t>Change of structure necessary</w:t>
            </w:r>
          </w:p>
        </w:tc>
      </w:tr>
      <w:tr w:rsidR="008D48B6" w:rsidRPr="00371BEF" w14:paraId="688FD6C7" w14:textId="77777777">
        <w:trPr>
          <w:trHeight w:val="851"/>
        </w:trPr>
        <w:tc>
          <w:tcPr>
            <w:tcW w:w="1908" w:type="dxa"/>
            <w:vAlign w:val="center"/>
          </w:tcPr>
          <w:p w14:paraId="07135FF0" w14:textId="5C934971" w:rsidR="008D48B6" w:rsidRPr="00371BEF" w:rsidRDefault="00AE3319" w:rsidP="0069714C">
            <w:pPr>
              <w:spacing w:before="60" w:after="60"/>
            </w:pPr>
            <w:r>
              <w:t>March 1</w:t>
            </w:r>
            <w:r w:rsidR="0069714C">
              <w:t>3</w:t>
            </w:r>
            <w:r>
              <w:t>, 2013</w:t>
            </w:r>
          </w:p>
        </w:tc>
        <w:tc>
          <w:tcPr>
            <w:tcW w:w="3360" w:type="dxa"/>
            <w:vAlign w:val="center"/>
          </w:tcPr>
          <w:p w14:paraId="0D541EFB" w14:textId="04D00872" w:rsidR="008D48B6" w:rsidRPr="00371BEF" w:rsidRDefault="0069714C" w:rsidP="00A163D8">
            <w:pPr>
              <w:spacing w:before="60" w:after="60"/>
            </w:pPr>
            <w:r>
              <w:t>Complete document</w:t>
            </w:r>
          </w:p>
        </w:tc>
        <w:tc>
          <w:tcPr>
            <w:tcW w:w="4161" w:type="dxa"/>
            <w:vAlign w:val="center"/>
          </w:tcPr>
          <w:p w14:paraId="6F353DC6" w14:textId="57E87F77" w:rsidR="008D48B6" w:rsidRPr="00371BEF" w:rsidRDefault="00AE3319" w:rsidP="00A163D8">
            <w:pPr>
              <w:spacing w:before="60" w:after="60"/>
            </w:pPr>
            <w:r>
              <w:t>Review</w:t>
            </w:r>
            <w:r w:rsidR="0069714C">
              <w:t xml:space="preserve"> of complete content</w:t>
            </w:r>
          </w:p>
        </w:tc>
      </w:tr>
      <w:tr w:rsidR="008D48B6" w:rsidRPr="00371BEF" w14:paraId="56E0CFC6" w14:textId="77777777">
        <w:trPr>
          <w:trHeight w:val="851"/>
        </w:trPr>
        <w:tc>
          <w:tcPr>
            <w:tcW w:w="1908" w:type="dxa"/>
            <w:vAlign w:val="center"/>
          </w:tcPr>
          <w:p w14:paraId="712F8840" w14:textId="77777777" w:rsidR="008D48B6" w:rsidRPr="00371BEF" w:rsidRDefault="008D48B6" w:rsidP="00A163D8">
            <w:pPr>
              <w:spacing w:before="60" w:after="60"/>
            </w:pPr>
          </w:p>
        </w:tc>
        <w:tc>
          <w:tcPr>
            <w:tcW w:w="3360" w:type="dxa"/>
            <w:vAlign w:val="center"/>
          </w:tcPr>
          <w:p w14:paraId="478AF809" w14:textId="77777777" w:rsidR="008D48B6" w:rsidRPr="00371BEF" w:rsidRDefault="008D48B6" w:rsidP="00A163D8">
            <w:pPr>
              <w:spacing w:before="60" w:after="60"/>
            </w:pPr>
          </w:p>
        </w:tc>
        <w:tc>
          <w:tcPr>
            <w:tcW w:w="4161" w:type="dxa"/>
            <w:vAlign w:val="center"/>
          </w:tcPr>
          <w:p w14:paraId="395A439E" w14:textId="77777777" w:rsidR="008D48B6" w:rsidRPr="00371BEF" w:rsidRDefault="008D48B6" w:rsidP="00A163D8">
            <w:pPr>
              <w:spacing w:before="60" w:after="60"/>
            </w:pPr>
          </w:p>
        </w:tc>
      </w:tr>
      <w:tr w:rsidR="008D48B6" w:rsidRPr="00371BEF" w14:paraId="2631EB5C" w14:textId="77777777">
        <w:trPr>
          <w:trHeight w:val="851"/>
        </w:trPr>
        <w:tc>
          <w:tcPr>
            <w:tcW w:w="1908" w:type="dxa"/>
            <w:vAlign w:val="center"/>
          </w:tcPr>
          <w:p w14:paraId="098FD4CC" w14:textId="77777777" w:rsidR="008D48B6" w:rsidRPr="00371BEF" w:rsidRDefault="008D48B6" w:rsidP="00A163D8">
            <w:pPr>
              <w:spacing w:before="60" w:after="60"/>
            </w:pPr>
          </w:p>
        </w:tc>
        <w:tc>
          <w:tcPr>
            <w:tcW w:w="3360" w:type="dxa"/>
            <w:vAlign w:val="center"/>
          </w:tcPr>
          <w:p w14:paraId="6DE33EDE" w14:textId="77777777" w:rsidR="008D48B6" w:rsidRPr="00371BEF" w:rsidRDefault="008D48B6" w:rsidP="00A163D8">
            <w:pPr>
              <w:spacing w:before="60" w:after="60"/>
            </w:pPr>
          </w:p>
        </w:tc>
        <w:tc>
          <w:tcPr>
            <w:tcW w:w="4161" w:type="dxa"/>
            <w:vAlign w:val="center"/>
          </w:tcPr>
          <w:p w14:paraId="41EFC3A8" w14:textId="77777777" w:rsidR="008D48B6" w:rsidRPr="00371BEF" w:rsidRDefault="008D48B6" w:rsidP="00A163D8">
            <w:pPr>
              <w:spacing w:before="60" w:after="60"/>
            </w:pPr>
          </w:p>
        </w:tc>
      </w:tr>
      <w:tr w:rsidR="008D48B6" w:rsidRPr="00371BEF" w14:paraId="1BC6992E" w14:textId="77777777">
        <w:trPr>
          <w:trHeight w:val="851"/>
        </w:trPr>
        <w:tc>
          <w:tcPr>
            <w:tcW w:w="1908" w:type="dxa"/>
            <w:vAlign w:val="center"/>
          </w:tcPr>
          <w:p w14:paraId="641EEE67" w14:textId="77777777" w:rsidR="008D48B6" w:rsidRPr="00371BEF" w:rsidRDefault="008D48B6" w:rsidP="00A163D8">
            <w:pPr>
              <w:spacing w:before="60" w:after="60"/>
            </w:pPr>
          </w:p>
        </w:tc>
        <w:tc>
          <w:tcPr>
            <w:tcW w:w="3360" w:type="dxa"/>
            <w:vAlign w:val="center"/>
          </w:tcPr>
          <w:p w14:paraId="11ACD849" w14:textId="77777777" w:rsidR="008D48B6" w:rsidRPr="00371BEF" w:rsidRDefault="008D48B6" w:rsidP="00A163D8">
            <w:pPr>
              <w:spacing w:before="60" w:after="60"/>
            </w:pPr>
          </w:p>
        </w:tc>
        <w:tc>
          <w:tcPr>
            <w:tcW w:w="4161" w:type="dxa"/>
            <w:vAlign w:val="center"/>
          </w:tcPr>
          <w:p w14:paraId="2EF22D74" w14:textId="77777777" w:rsidR="008D48B6" w:rsidRPr="00371BEF" w:rsidRDefault="008D48B6" w:rsidP="00A163D8">
            <w:pPr>
              <w:spacing w:before="60" w:after="60"/>
            </w:pPr>
          </w:p>
        </w:tc>
      </w:tr>
      <w:tr w:rsidR="008D48B6" w:rsidRPr="00371BEF" w14:paraId="4B740947" w14:textId="77777777">
        <w:trPr>
          <w:trHeight w:val="851"/>
        </w:trPr>
        <w:tc>
          <w:tcPr>
            <w:tcW w:w="1908" w:type="dxa"/>
            <w:vAlign w:val="center"/>
          </w:tcPr>
          <w:p w14:paraId="2CEF2B9D" w14:textId="77777777" w:rsidR="008D48B6" w:rsidRPr="00371BEF" w:rsidRDefault="008D48B6" w:rsidP="00A163D8">
            <w:pPr>
              <w:spacing w:before="60" w:after="60"/>
            </w:pPr>
          </w:p>
        </w:tc>
        <w:tc>
          <w:tcPr>
            <w:tcW w:w="3360" w:type="dxa"/>
            <w:vAlign w:val="center"/>
          </w:tcPr>
          <w:p w14:paraId="6E68FED3" w14:textId="77777777" w:rsidR="008D48B6" w:rsidRPr="00371BEF" w:rsidRDefault="008D48B6" w:rsidP="00A163D8">
            <w:pPr>
              <w:spacing w:before="60" w:after="60"/>
            </w:pPr>
          </w:p>
        </w:tc>
        <w:tc>
          <w:tcPr>
            <w:tcW w:w="4161" w:type="dxa"/>
            <w:vAlign w:val="center"/>
          </w:tcPr>
          <w:p w14:paraId="4D04C7DB" w14:textId="77777777" w:rsidR="008D48B6" w:rsidRPr="00371BEF" w:rsidRDefault="008D48B6" w:rsidP="00A163D8">
            <w:pPr>
              <w:spacing w:before="60" w:after="60"/>
            </w:pPr>
          </w:p>
        </w:tc>
      </w:tr>
    </w:tbl>
    <w:p w14:paraId="3D94D823" w14:textId="1C925641" w:rsidR="008D48B6" w:rsidRPr="00733A16" w:rsidRDefault="008D48B6" w:rsidP="00AE42AF">
      <w:pPr>
        <w:pStyle w:val="Title"/>
      </w:pPr>
      <w:r w:rsidRPr="00371BEF">
        <w:br w:type="page"/>
      </w:r>
      <w:bookmarkStart w:id="0" w:name="_Toc350950198"/>
      <w:r w:rsidRPr="00733A16">
        <w:lastRenderedPageBreak/>
        <w:t>Table of Contents</w:t>
      </w:r>
      <w:bookmarkEnd w:id="0"/>
      <w:r w:rsidRPr="00733A16">
        <w:t xml:space="preserve"> </w:t>
      </w:r>
    </w:p>
    <w:p w14:paraId="12348D69" w14:textId="77777777" w:rsidR="008D48B6" w:rsidRDefault="008D48B6" w:rsidP="00FE18BD">
      <w:pPr>
        <w:pStyle w:val="Heading1"/>
        <w:numPr>
          <w:ilvl w:val="0"/>
          <w:numId w:val="0"/>
        </w:numPr>
        <w:ind w:left="360"/>
      </w:pPr>
      <w:bookmarkStart w:id="1" w:name="_Toc334529746"/>
      <w:bookmarkEnd w:id="1"/>
    </w:p>
    <w:p w14:paraId="68A83FC1" w14:textId="77777777" w:rsidR="00BA5E0C" w:rsidRDefault="00733A16">
      <w:pPr>
        <w:pStyle w:val="TOC1"/>
        <w:rPr>
          <w:rFonts w:asciiTheme="minorHAnsi" w:hAnsiTheme="minorHAnsi" w:cstheme="minorBidi"/>
          <w:lang w:val="nl-NL" w:eastAsia="nl-NL"/>
        </w:rPr>
      </w:pPr>
      <w:r>
        <w:rPr>
          <w:lang w:val="sv-SE"/>
        </w:rPr>
        <w:fldChar w:fldCharType="begin"/>
      </w:r>
      <w:r>
        <w:rPr>
          <w:lang w:val="sv-SE"/>
        </w:rPr>
        <w:instrText xml:space="preserve"> TOC \o "1-2" \h \z \u </w:instrText>
      </w:r>
      <w:r>
        <w:rPr>
          <w:lang w:val="sv-SE"/>
        </w:rPr>
        <w:fldChar w:fldCharType="separate"/>
      </w:r>
      <w:hyperlink w:anchor="_Toc350950198" w:history="1">
        <w:r w:rsidR="00BA5E0C" w:rsidRPr="005522E4">
          <w:rPr>
            <w:rStyle w:val="Hyperlink"/>
          </w:rPr>
          <w:t>Table of Contents</w:t>
        </w:r>
        <w:r w:rsidR="00BA5E0C">
          <w:rPr>
            <w:webHidden/>
          </w:rPr>
          <w:tab/>
        </w:r>
        <w:r w:rsidR="00BA5E0C">
          <w:rPr>
            <w:webHidden/>
          </w:rPr>
          <w:fldChar w:fldCharType="begin"/>
        </w:r>
        <w:r w:rsidR="00BA5E0C">
          <w:rPr>
            <w:webHidden/>
          </w:rPr>
          <w:instrText xml:space="preserve"> PAGEREF _Toc350950198 \h </w:instrText>
        </w:r>
        <w:r w:rsidR="00BA5E0C">
          <w:rPr>
            <w:webHidden/>
          </w:rPr>
        </w:r>
        <w:r w:rsidR="00BA5E0C">
          <w:rPr>
            <w:webHidden/>
          </w:rPr>
          <w:fldChar w:fldCharType="separate"/>
        </w:r>
        <w:r w:rsidR="00BA5E0C">
          <w:rPr>
            <w:webHidden/>
          </w:rPr>
          <w:t>3</w:t>
        </w:r>
        <w:r w:rsidR="00BA5E0C">
          <w:rPr>
            <w:webHidden/>
          </w:rPr>
          <w:fldChar w:fldCharType="end"/>
        </w:r>
      </w:hyperlink>
    </w:p>
    <w:p w14:paraId="19A2C308" w14:textId="77777777" w:rsidR="00BA5E0C" w:rsidRDefault="003A46C9">
      <w:pPr>
        <w:pStyle w:val="TOC1"/>
        <w:rPr>
          <w:rFonts w:asciiTheme="minorHAnsi" w:hAnsiTheme="minorHAnsi" w:cstheme="minorBidi"/>
          <w:lang w:val="nl-NL" w:eastAsia="nl-NL"/>
        </w:rPr>
      </w:pPr>
      <w:hyperlink w:anchor="_Toc350950199" w:history="1">
        <w:r w:rsidR="00BA5E0C" w:rsidRPr="005522E4">
          <w:rPr>
            <w:rStyle w:val="Hyperlink"/>
          </w:rPr>
          <w:t>1</w:t>
        </w:r>
        <w:r w:rsidR="00BA5E0C">
          <w:rPr>
            <w:rFonts w:asciiTheme="minorHAnsi" w:hAnsiTheme="minorHAnsi" w:cstheme="minorBidi"/>
            <w:lang w:val="nl-NL" w:eastAsia="nl-NL"/>
          </w:rPr>
          <w:tab/>
        </w:r>
        <w:r w:rsidR="00BA5E0C" w:rsidRPr="005522E4">
          <w:rPr>
            <w:rStyle w:val="Hyperlink"/>
          </w:rPr>
          <w:t>Introduction</w:t>
        </w:r>
        <w:r w:rsidR="00BA5E0C">
          <w:rPr>
            <w:webHidden/>
          </w:rPr>
          <w:tab/>
        </w:r>
        <w:r w:rsidR="00BA5E0C">
          <w:rPr>
            <w:webHidden/>
          </w:rPr>
          <w:fldChar w:fldCharType="begin"/>
        </w:r>
        <w:r w:rsidR="00BA5E0C">
          <w:rPr>
            <w:webHidden/>
          </w:rPr>
          <w:instrText xml:space="preserve"> PAGEREF _Toc350950199 \h </w:instrText>
        </w:r>
        <w:r w:rsidR="00BA5E0C">
          <w:rPr>
            <w:webHidden/>
          </w:rPr>
        </w:r>
        <w:r w:rsidR="00BA5E0C">
          <w:rPr>
            <w:webHidden/>
          </w:rPr>
          <w:fldChar w:fldCharType="separate"/>
        </w:r>
        <w:r w:rsidR="00BA5E0C">
          <w:rPr>
            <w:webHidden/>
          </w:rPr>
          <w:t>4</w:t>
        </w:r>
        <w:r w:rsidR="00BA5E0C">
          <w:rPr>
            <w:webHidden/>
          </w:rPr>
          <w:fldChar w:fldCharType="end"/>
        </w:r>
      </w:hyperlink>
    </w:p>
    <w:p w14:paraId="1420BD4F" w14:textId="77777777" w:rsidR="00BA5E0C" w:rsidRDefault="003A46C9">
      <w:pPr>
        <w:pStyle w:val="TOC1"/>
        <w:rPr>
          <w:rFonts w:asciiTheme="minorHAnsi" w:hAnsiTheme="minorHAnsi" w:cstheme="minorBidi"/>
          <w:lang w:val="nl-NL" w:eastAsia="nl-NL"/>
        </w:rPr>
      </w:pPr>
      <w:hyperlink w:anchor="_Toc350950200" w:history="1">
        <w:r w:rsidR="00BA5E0C" w:rsidRPr="005522E4">
          <w:rPr>
            <w:rStyle w:val="Hyperlink"/>
          </w:rPr>
          <w:t>2</w:t>
        </w:r>
        <w:r w:rsidR="00BA5E0C">
          <w:rPr>
            <w:rFonts w:asciiTheme="minorHAnsi" w:hAnsiTheme="minorHAnsi" w:cstheme="minorBidi"/>
            <w:lang w:val="nl-NL" w:eastAsia="nl-NL"/>
          </w:rPr>
          <w:tab/>
        </w:r>
        <w:r w:rsidR="00BA5E0C" w:rsidRPr="005522E4">
          <w:rPr>
            <w:rStyle w:val="Hyperlink"/>
          </w:rPr>
          <w:t>Acronyms and definitions</w:t>
        </w:r>
        <w:r w:rsidR="00BA5E0C">
          <w:rPr>
            <w:webHidden/>
          </w:rPr>
          <w:tab/>
        </w:r>
        <w:r w:rsidR="00BA5E0C">
          <w:rPr>
            <w:webHidden/>
          </w:rPr>
          <w:fldChar w:fldCharType="begin"/>
        </w:r>
        <w:r w:rsidR="00BA5E0C">
          <w:rPr>
            <w:webHidden/>
          </w:rPr>
          <w:instrText xml:space="preserve"> PAGEREF _Toc350950200 \h </w:instrText>
        </w:r>
        <w:r w:rsidR="00BA5E0C">
          <w:rPr>
            <w:webHidden/>
          </w:rPr>
        </w:r>
        <w:r w:rsidR="00BA5E0C">
          <w:rPr>
            <w:webHidden/>
          </w:rPr>
          <w:fldChar w:fldCharType="separate"/>
        </w:r>
        <w:r w:rsidR="00BA5E0C">
          <w:rPr>
            <w:webHidden/>
          </w:rPr>
          <w:t>4</w:t>
        </w:r>
        <w:r w:rsidR="00BA5E0C">
          <w:rPr>
            <w:webHidden/>
          </w:rPr>
          <w:fldChar w:fldCharType="end"/>
        </w:r>
      </w:hyperlink>
    </w:p>
    <w:p w14:paraId="470B4A67" w14:textId="77777777" w:rsidR="00BA5E0C" w:rsidRDefault="003A46C9">
      <w:pPr>
        <w:pStyle w:val="TOC1"/>
        <w:rPr>
          <w:rFonts w:asciiTheme="minorHAnsi" w:hAnsiTheme="minorHAnsi" w:cstheme="minorBidi"/>
          <w:lang w:val="nl-NL" w:eastAsia="nl-NL"/>
        </w:rPr>
      </w:pPr>
      <w:hyperlink w:anchor="_Toc350950201" w:history="1">
        <w:r w:rsidR="00BA5E0C" w:rsidRPr="005522E4">
          <w:rPr>
            <w:rStyle w:val="Hyperlink"/>
          </w:rPr>
          <w:t>3</w:t>
        </w:r>
        <w:r w:rsidR="00BA5E0C">
          <w:rPr>
            <w:rFonts w:asciiTheme="minorHAnsi" w:hAnsiTheme="minorHAnsi" w:cstheme="minorBidi"/>
            <w:lang w:val="nl-NL" w:eastAsia="nl-NL"/>
          </w:rPr>
          <w:tab/>
        </w:r>
        <w:r w:rsidR="00BA5E0C" w:rsidRPr="005522E4">
          <w:rPr>
            <w:rStyle w:val="Hyperlink"/>
          </w:rPr>
          <w:t>Criteria for VTS to interact with allied and other services</w:t>
        </w:r>
        <w:r w:rsidR="00BA5E0C">
          <w:rPr>
            <w:webHidden/>
          </w:rPr>
          <w:tab/>
        </w:r>
        <w:r w:rsidR="00BA5E0C">
          <w:rPr>
            <w:webHidden/>
          </w:rPr>
          <w:fldChar w:fldCharType="begin"/>
        </w:r>
        <w:r w:rsidR="00BA5E0C">
          <w:rPr>
            <w:webHidden/>
          </w:rPr>
          <w:instrText xml:space="preserve"> PAGEREF _Toc350950201 \h </w:instrText>
        </w:r>
        <w:r w:rsidR="00BA5E0C">
          <w:rPr>
            <w:webHidden/>
          </w:rPr>
        </w:r>
        <w:r w:rsidR="00BA5E0C">
          <w:rPr>
            <w:webHidden/>
          </w:rPr>
          <w:fldChar w:fldCharType="separate"/>
        </w:r>
        <w:r w:rsidR="00BA5E0C">
          <w:rPr>
            <w:webHidden/>
          </w:rPr>
          <w:t>5</w:t>
        </w:r>
        <w:r w:rsidR="00BA5E0C">
          <w:rPr>
            <w:webHidden/>
          </w:rPr>
          <w:fldChar w:fldCharType="end"/>
        </w:r>
      </w:hyperlink>
    </w:p>
    <w:p w14:paraId="17322EEE" w14:textId="77777777" w:rsidR="00BA5E0C" w:rsidRDefault="003A46C9">
      <w:pPr>
        <w:pStyle w:val="TOC1"/>
        <w:rPr>
          <w:rFonts w:asciiTheme="minorHAnsi" w:hAnsiTheme="minorHAnsi" w:cstheme="minorBidi"/>
          <w:lang w:val="nl-NL" w:eastAsia="nl-NL"/>
        </w:rPr>
      </w:pPr>
      <w:hyperlink w:anchor="_Toc350950202" w:history="1">
        <w:r w:rsidR="00BA5E0C" w:rsidRPr="005522E4">
          <w:rPr>
            <w:rStyle w:val="Hyperlink"/>
          </w:rPr>
          <w:t>4</w:t>
        </w:r>
        <w:r w:rsidR="00BA5E0C">
          <w:rPr>
            <w:rFonts w:asciiTheme="minorHAnsi" w:hAnsiTheme="minorHAnsi" w:cstheme="minorBidi"/>
            <w:lang w:val="nl-NL" w:eastAsia="nl-NL"/>
          </w:rPr>
          <w:tab/>
        </w:r>
        <w:r w:rsidR="00BA5E0C" w:rsidRPr="005522E4">
          <w:rPr>
            <w:rStyle w:val="Hyperlink"/>
          </w:rPr>
          <w:t>interaction with Allied and other services</w:t>
        </w:r>
        <w:r w:rsidR="00BA5E0C">
          <w:rPr>
            <w:webHidden/>
          </w:rPr>
          <w:tab/>
        </w:r>
        <w:r w:rsidR="00BA5E0C">
          <w:rPr>
            <w:webHidden/>
          </w:rPr>
          <w:fldChar w:fldCharType="begin"/>
        </w:r>
        <w:r w:rsidR="00BA5E0C">
          <w:rPr>
            <w:webHidden/>
          </w:rPr>
          <w:instrText xml:space="preserve"> PAGEREF _Toc350950202 \h </w:instrText>
        </w:r>
        <w:r w:rsidR="00BA5E0C">
          <w:rPr>
            <w:webHidden/>
          </w:rPr>
        </w:r>
        <w:r w:rsidR="00BA5E0C">
          <w:rPr>
            <w:webHidden/>
          </w:rPr>
          <w:fldChar w:fldCharType="separate"/>
        </w:r>
        <w:r w:rsidR="00BA5E0C">
          <w:rPr>
            <w:webHidden/>
          </w:rPr>
          <w:t>6</w:t>
        </w:r>
        <w:r w:rsidR="00BA5E0C">
          <w:rPr>
            <w:webHidden/>
          </w:rPr>
          <w:fldChar w:fldCharType="end"/>
        </w:r>
      </w:hyperlink>
    </w:p>
    <w:p w14:paraId="7B3F2E4F" w14:textId="77777777" w:rsidR="00BA5E0C" w:rsidRDefault="003A46C9">
      <w:pPr>
        <w:pStyle w:val="TOC1"/>
        <w:rPr>
          <w:rFonts w:asciiTheme="minorHAnsi" w:hAnsiTheme="minorHAnsi" w:cstheme="minorBidi"/>
          <w:lang w:val="nl-NL" w:eastAsia="nl-NL"/>
        </w:rPr>
      </w:pPr>
      <w:hyperlink w:anchor="_Toc350950203" w:history="1">
        <w:r w:rsidR="00BA5E0C" w:rsidRPr="005522E4">
          <w:rPr>
            <w:rStyle w:val="Hyperlink"/>
          </w:rPr>
          <w:t>5</w:t>
        </w:r>
        <w:r w:rsidR="00BA5E0C">
          <w:rPr>
            <w:rFonts w:asciiTheme="minorHAnsi" w:hAnsiTheme="minorHAnsi" w:cstheme="minorBidi"/>
            <w:lang w:val="nl-NL" w:eastAsia="nl-NL"/>
          </w:rPr>
          <w:tab/>
        </w:r>
        <w:r w:rsidR="00BA5E0C" w:rsidRPr="005522E4">
          <w:rPr>
            <w:rStyle w:val="Hyperlink"/>
          </w:rPr>
          <w:t>Identification of possible stakeholders</w:t>
        </w:r>
        <w:r w:rsidR="00BA5E0C">
          <w:rPr>
            <w:webHidden/>
          </w:rPr>
          <w:tab/>
        </w:r>
        <w:r w:rsidR="00BA5E0C">
          <w:rPr>
            <w:webHidden/>
          </w:rPr>
          <w:fldChar w:fldCharType="begin"/>
        </w:r>
        <w:r w:rsidR="00BA5E0C">
          <w:rPr>
            <w:webHidden/>
          </w:rPr>
          <w:instrText xml:space="preserve"> PAGEREF _Toc350950203 \h </w:instrText>
        </w:r>
        <w:r w:rsidR="00BA5E0C">
          <w:rPr>
            <w:webHidden/>
          </w:rPr>
        </w:r>
        <w:r w:rsidR="00BA5E0C">
          <w:rPr>
            <w:webHidden/>
          </w:rPr>
          <w:fldChar w:fldCharType="separate"/>
        </w:r>
        <w:r w:rsidR="00BA5E0C">
          <w:rPr>
            <w:webHidden/>
          </w:rPr>
          <w:t>6</w:t>
        </w:r>
        <w:r w:rsidR="00BA5E0C">
          <w:rPr>
            <w:webHidden/>
          </w:rPr>
          <w:fldChar w:fldCharType="end"/>
        </w:r>
      </w:hyperlink>
    </w:p>
    <w:p w14:paraId="41E08256" w14:textId="77777777" w:rsidR="00BA5E0C" w:rsidRDefault="003A46C9">
      <w:pPr>
        <w:pStyle w:val="TOC1"/>
        <w:rPr>
          <w:rFonts w:asciiTheme="minorHAnsi" w:hAnsiTheme="minorHAnsi" w:cstheme="minorBidi"/>
          <w:lang w:val="nl-NL" w:eastAsia="nl-NL"/>
        </w:rPr>
      </w:pPr>
      <w:hyperlink w:anchor="_Toc350950204" w:history="1">
        <w:r w:rsidR="00BA5E0C" w:rsidRPr="005522E4">
          <w:rPr>
            <w:rStyle w:val="Hyperlink"/>
          </w:rPr>
          <w:t>6</w:t>
        </w:r>
        <w:r w:rsidR="00BA5E0C">
          <w:rPr>
            <w:rFonts w:asciiTheme="minorHAnsi" w:hAnsiTheme="minorHAnsi" w:cstheme="minorBidi"/>
            <w:lang w:val="nl-NL" w:eastAsia="nl-NL"/>
          </w:rPr>
          <w:tab/>
        </w:r>
        <w:r w:rsidR="00BA5E0C" w:rsidRPr="005522E4">
          <w:rPr>
            <w:rStyle w:val="Hyperlink"/>
          </w:rPr>
          <w:t>Legal  aspects and constraints</w:t>
        </w:r>
        <w:r w:rsidR="00BA5E0C">
          <w:rPr>
            <w:webHidden/>
          </w:rPr>
          <w:tab/>
        </w:r>
        <w:r w:rsidR="00BA5E0C">
          <w:rPr>
            <w:webHidden/>
          </w:rPr>
          <w:fldChar w:fldCharType="begin"/>
        </w:r>
        <w:r w:rsidR="00BA5E0C">
          <w:rPr>
            <w:webHidden/>
          </w:rPr>
          <w:instrText xml:space="preserve"> PAGEREF _Toc350950204 \h </w:instrText>
        </w:r>
        <w:r w:rsidR="00BA5E0C">
          <w:rPr>
            <w:webHidden/>
          </w:rPr>
        </w:r>
        <w:r w:rsidR="00BA5E0C">
          <w:rPr>
            <w:webHidden/>
          </w:rPr>
          <w:fldChar w:fldCharType="separate"/>
        </w:r>
        <w:r w:rsidR="00BA5E0C">
          <w:rPr>
            <w:webHidden/>
          </w:rPr>
          <w:t>6</w:t>
        </w:r>
        <w:r w:rsidR="00BA5E0C">
          <w:rPr>
            <w:webHidden/>
          </w:rPr>
          <w:fldChar w:fldCharType="end"/>
        </w:r>
      </w:hyperlink>
    </w:p>
    <w:p w14:paraId="5CF4FDD3" w14:textId="77777777" w:rsidR="00BA5E0C" w:rsidRDefault="003A46C9">
      <w:pPr>
        <w:pStyle w:val="TOC1"/>
        <w:rPr>
          <w:rFonts w:asciiTheme="minorHAnsi" w:hAnsiTheme="minorHAnsi" w:cstheme="minorBidi"/>
          <w:lang w:val="nl-NL" w:eastAsia="nl-NL"/>
        </w:rPr>
      </w:pPr>
      <w:hyperlink w:anchor="_Toc350950205" w:history="1">
        <w:r w:rsidR="00BA5E0C" w:rsidRPr="005522E4">
          <w:rPr>
            <w:rStyle w:val="Hyperlink"/>
          </w:rPr>
          <w:t>7</w:t>
        </w:r>
        <w:r w:rsidR="00BA5E0C">
          <w:rPr>
            <w:rFonts w:asciiTheme="minorHAnsi" w:hAnsiTheme="minorHAnsi" w:cstheme="minorBidi"/>
            <w:lang w:val="nl-NL" w:eastAsia="nl-NL"/>
          </w:rPr>
          <w:tab/>
        </w:r>
        <w:r w:rsidR="00BA5E0C" w:rsidRPr="005522E4">
          <w:rPr>
            <w:rStyle w:val="Hyperlink"/>
          </w:rPr>
          <w:t>References</w:t>
        </w:r>
        <w:r w:rsidR="00BA5E0C">
          <w:rPr>
            <w:webHidden/>
          </w:rPr>
          <w:tab/>
        </w:r>
        <w:r w:rsidR="00BA5E0C">
          <w:rPr>
            <w:webHidden/>
          </w:rPr>
          <w:fldChar w:fldCharType="begin"/>
        </w:r>
        <w:r w:rsidR="00BA5E0C">
          <w:rPr>
            <w:webHidden/>
          </w:rPr>
          <w:instrText xml:space="preserve"> PAGEREF _Toc350950205 \h </w:instrText>
        </w:r>
        <w:r w:rsidR="00BA5E0C">
          <w:rPr>
            <w:webHidden/>
          </w:rPr>
        </w:r>
        <w:r w:rsidR="00BA5E0C">
          <w:rPr>
            <w:webHidden/>
          </w:rPr>
          <w:fldChar w:fldCharType="separate"/>
        </w:r>
        <w:r w:rsidR="00BA5E0C">
          <w:rPr>
            <w:webHidden/>
          </w:rPr>
          <w:t>7</w:t>
        </w:r>
        <w:r w:rsidR="00BA5E0C">
          <w:rPr>
            <w:webHidden/>
          </w:rPr>
          <w:fldChar w:fldCharType="end"/>
        </w:r>
      </w:hyperlink>
    </w:p>
    <w:p w14:paraId="3DBA66A9" w14:textId="77777777" w:rsidR="00BA5E0C" w:rsidRDefault="003A46C9">
      <w:pPr>
        <w:pStyle w:val="TOC1"/>
        <w:tabs>
          <w:tab w:val="left" w:pos="2269"/>
        </w:tabs>
        <w:rPr>
          <w:rFonts w:asciiTheme="minorHAnsi" w:hAnsiTheme="minorHAnsi" w:cstheme="minorBidi"/>
          <w:lang w:val="nl-NL" w:eastAsia="nl-NL"/>
        </w:rPr>
      </w:pPr>
      <w:hyperlink w:anchor="_Toc350950206" w:history="1">
        <w:r w:rsidR="00BA5E0C" w:rsidRPr="005522E4">
          <w:rPr>
            <w:rStyle w:val="Hyperlink"/>
            <w:rFonts w:ascii="Arial Bold" w:hAnsi="Arial Bold"/>
          </w:rPr>
          <w:t>ANNEX A</w:t>
        </w:r>
        <w:r w:rsidR="00BA5E0C">
          <w:rPr>
            <w:rFonts w:asciiTheme="minorHAnsi" w:hAnsiTheme="minorHAnsi" w:cstheme="minorBidi"/>
            <w:lang w:val="nl-NL" w:eastAsia="nl-NL"/>
          </w:rPr>
          <w:tab/>
        </w:r>
        <w:r w:rsidR="00BA5E0C" w:rsidRPr="005522E4">
          <w:rPr>
            <w:rStyle w:val="Hyperlink"/>
          </w:rPr>
          <w:t>Examples of allied and other services</w:t>
        </w:r>
        <w:r w:rsidR="00BA5E0C">
          <w:rPr>
            <w:webHidden/>
          </w:rPr>
          <w:tab/>
        </w:r>
        <w:r w:rsidR="00BA5E0C">
          <w:rPr>
            <w:webHidden/>
          </w:rPr>
          <w:fldChar w:fldCharType="begin"/>
        </w:r>
        <w:r w:rsidR="00BA5E0C">
          <w:rPr>
            <w:webHidden/>
          </w:rPr>
          <w:instrText xml:space="preserve"> PAGEREF _Toc350950206 \h </w:instrText>
        </w:r>
        <w:r w:rsidR="00BA5E0C">
          <w:rPr>
            <w:webHidden/>
          </w:rPr>
        </w:r>
        <w:r w:rsidR="00BA5E0C">
          <w:rPr>
            <w:webHidden/>
          </w:rPr>
          <w:fldChar w:fldCharType="separate"/>
        </w:r>
        <w:r w:rsidR="00BA5E0C">
          <w:rPr>
            <w:webHidden/>
          </w:rPr>
          <w:t>8</w:t>
        </w:r>
        <w:r w:rsidR="00BA5E0C">
          <w:rPr>
            <w:webHidden/>
          </w:rPr>
          <w:fldChar w:fldCharType="end"/>
        </w:r>
      </w:hyperlink>
    </w:p>
    <w:p w14:paraId="33014786" w14:textId="77777777" w:rsidR="00BA5E0C" w:rsidRDefault="003A46C9">
      <w:pPr>
        <w:pStyle w:val="TOC1"/>
        <w:tabs>
          <w:tab w:val="left" w:pos="2269"/>
        </w:tabs>
        <w:rPr>
          <w:rFonts w:asciiTheme="minorHAnsi" w:hAnsiTheme="minorHAnsi" w:cstheme="minorBidi"/>
          <w:lang w:val="nl-NL" w:eastAsia="nl-NL"/>
        </w:rPr>
      </w:pPr>
      <w:hyperlink w:anchor="_Toc350950207" w:history="1">
        <w:r w:rsidR="00BA5E0C" w:rsidRPr="005522E4">
          <w:rPr>
            <w:rStyle w:val="Hyperlink"/>
            <w:rFonts w:ascii="Arial Bold" w:hAnsi="Arial Bold"/>
          </w:rPr>
          <w:t>ANNEX B</w:t>
        </w:r>
        <w:r w:rsidR="00BA5E0C">
          <w:rPr>
            <w:rFonts w:asciiTheme="minorHAnsi" w:hAnsiTheme="minorHAnsi" w:cstheme="minorBidi"/>
            <w:lang w:val="nl-NL" w:eastAsia="nl-NL"/>
          </w:rPr>
          <w:tab/>
        </w:r>
        <w:r w:rsidR="00BA5E0C" w:rsidRPr="005522E4">
          <w:rPr>
            <w:rStyle w:val="Hyperlink"/>
          </w:rPr>
          <w:t>possible support from VTS to allied or other services</w:t>
        </w:r>
        <w:r w:rsidR="00BA5E0C">
          <w:rPr>
            <w:webHidden/>
          </w:rPr>
          <w:tab/>
        </w:r>
        <w:r w:rsidR="00BA5E0C">
          <w:rPr>
            <w:webHidden/>
          </w:rPr>
          <w:fldChar w:fldCharType="begin"/>
        </w:r>
        <w:r w:rsidR="00BA5E0C">
          <w:rPr>
            <w:webHidden/>
          </w:rPr>
          <w:instrText xml:space="preserve"> PAGEREF _Toc350950207 \h </w:instrText>
        </w:r>
        <w:r w:rsidR="00BA5E0C">
          <w:rPr>
            <w:webHidden/>
          </w:rPr>
        </w:r>
        <w:r w:rsidR="00BA5E0C">
          <w:rPr>
            <w:webHidden/>
          </w:rPr>
          <w:fldChar w:fldCharType="separate"/>
        </w:r>
        <w:r w:rsidR="00BA5E0C">
          <w:rPr>
            <w:webHidden/>
          </w:rPr>
          <w:t>9</w:t>
        </w:r>
        <w:r w:rsidR="00BA5E0C">
          <w:rPr>
            <w:webHidden/>
          </w:rPr>
          <w:fldChar w:fldCharType="end"/>
        </w:r>
      </w:hyperlink>
    </w:p>
    <w:p w14:paraId="5321A942" w14:textId="77777777" w:rsidR="00BA5E0C" w:rsidRDefault="003A46C9">
      <w:pPr>
        <w:pStyle w:val="TOC1"/>
        <w:tabs>
          <w:tab w:val="left" w:pos="2269"/>
        </w:tabs>
        <w:rPr>
          <w:rFonts w:asciiTheme="minorHAnsi" w:hAnsiTheme="minorHAnsi" w:cstheme="minorBidi"/>
          <w:lang w:val="nl-NL" w:eastAsia="nl-NL"/>
        </w:rPr>
      </w:pPr>
      <w:hyperlink w:anchor="_Toc350950208" w:history="1">
        <w:r w:rsidR="00BA5E0C" w:rsidRPr="005522E4">
          <w:rPr>
            <w:rStyle w:val="Hyperlink"/>
            <w:rFonts w:ascii="Arial Bold" w:hAnsi="Arial Bold"/>
            <w:lang w:val="bg-BG"/>
          </w:rPr>
          <w:t>ANNEX C</w:t>
        </w:r>
        <w:r w:rsidR="00BA5E0C">
          <w:rPr>
            <w:rFonts w:asciiTheme="minorHAnsi" w:hAnsiTheme="minorHAnsi" w:cstheme="minorBidi"/>
            <w:lang w:val="nl-NL" w:eastAsia="nl-NL"/>
          </w:rPr>
          <w:tab/>
        </w:r>
        <w:r w:rsidR="00BA5E0C" w:rsidRPr="005522E4">
          <w:rPr>
            <w:rStyle w:val="Hyperlink"/>
          </w:rPr>
          <w:t>EXAMPLES OF OPERATIONAL PROCEDURES</w:t>
        </w:r>
        <w:r w:rsidR="00BA5E0C">
          <w:rPr>
            <w:webHidden/>
          </w:rPr>
          <w:tab/>
        </w:r>
        <w:r w:rsidR="00BA5E0C">
          <w:rPr>
            <w:webHidden/>
          </w:rPr>
          <w:fldChar w:fldCharType="begin"/>
        </w:r>
        <w:r w:rsidR="00BA5E0C">
          <w:rPr>
            <w:webHidden/>
          </w:rPr>
          <w:instrText xml:space="preserve"> PAGEREF _Toc350950208 \h </w:instrText>
        </w:r>
        <w:r w:rsidR="00BA5E0C">
          <w:rPr>
            <w:webHidden/>
          </w:rPr>
        </w:r>
        <w:r w:rsidR="00BA5E0C">
          <w:rPr>
            <w:webHidden/>
          </w:rPr>
          <w:fldChar w:fldCharType="separate"/>
        </w:r>
        <w:r w:rsidR="00BA5E0C">
          <w:rPr>
            <w:webHidden/>
          </w:rPr>
          <w:t>10</w:t>
        </w:r>
        <w:r w:rsidR="00BA5E0C">
          <w:rPr>
            <w:webHidden/>
          </w:rPr>
          <w:fldChar w:fldCharType="end"/>
        </w:r>
      </w:hyperlink>
    </w:p>
    <w:p w14:paraId="4D67310D" w14:textId="77777777" w:rsidR="00BA5E0C" w:rsidRDefault="003A46C9">
      <w:pPr>
        <w:pStyle w:val="TOC1"/>
        <w:tabs>
          <w:tab w:val="left" w:pos="2269"/>
        </w:tabs>
        <w:rPr>
          <w:rFonts w:asciiTheme="minorHAnsi" w:hAnsiTheme="minorHAnsi" w:cstheme="minorBidi"/>
          <w:lang w:val="nl-NL" w:eastAsia="nl-NL"/>
        </w:rPr>
      </w:pPr>
      <w:hyperlink w:anchor="_Toc350950209" w:history="1">
        <w:r w:rsidR="00BA5E0C" w:rsidRPr="005522E4">
          <w:rPr>
            <w:rStyle w:val="Hyperlink"/>
            <w:rFonts w:ascii="Arial Bold" w:hAnsi="Arial Bold"/>
          </w:rPr>
          <w:t>ANNEX D</w:t>
        </w:r>
        <w:r w:rsidR="00BA5E0C">
          <w:rPr>
            <w:rFonts w:asciiTheme="minorHAnsi" w:hAnsiTheme="minorHAnsi" w:cstheme="minorBidi"/>
            <w:lang w:val="nl-NL" w:eastAsia="nl-NL"/>
          </w:rPr>
          <w:tab/>
        </w:r>
        <w:r w:rsidR="00BA5E0C" w:rsidRPr="005522E4">
          <w:rPr>
            <w:rStyle w:val="Hyperlink"/>
          </w:rPr>
          <w:t>Further legal and security considerations</w:t>
        </w:r>
        <w:r w:rsidR="00BA5E0C">
          <w:rPr>
            <w:webHidden/>
          </w:rPr>
          <w:tab/>
        </w:r>
        <w:r w:rsidR="00BA5E0C">
          <w:rPr>
            <w:webHidden/>
          </w:rPr>
          <w:fldChar w:fldCharType="begin"/>
        </w:r>
        <w:r w:rsidR="00BA5E0C">
          <w:rPr>
            <w:webHidden/>
          </w:rPr>
          <w:instrText xml:space="preserve"> PAGEREF _Toc350950209 \h </w:instrText>
        </w:r>
        <w:r w:rsidR="00BA5E0C">
          <w:rPr>
            <w:webHidden/>
          </w:rPr>
        </w:r>
        <w:r w:rsidR="00BA5E0C">
          <w:rPr>
            <w:webHidden/>
          </w:rPr>
          <w:fldChar w:fldCharType="separate"/>
        </w:r>
        <w:r w:rsidR="00BA5E0C">
          <w:rPr>
            <w:webHidden/>
          </w:rPr>
          <w:t>14</w:t>
        </w:r>
        <w:r w:rsidR="00BA5E0C">
          <w:rPr>
            <w:webHidden/>
          </w:rPr>
          <w:fldChar w:fldCharType="end"/>
        </w:r>
      </w:hyperlink>
    </w:p>
    <w:p w14:paraId="5021A60A" w14:textId="7B8D46ED" w:rsidR="008D48B6" w:rsidRPr="00FB3C2B" w:rsidRDefault="00733A16" w:rsidP="00380C7B">
      <w:pPr>
        <w:rPr>
          <w:lang w:val="sv-SE"/>
        </w:rPr>
      </w:pPr>
      <w:r>
        <w:rPr>
          <w:b/>
          <w:bCs/>
          <w:caps/>
          <w:lang w:val="sv-SE"/>
        </w:rPr>
        <w:fldChar w:fldCharType="end"/>
      </w:r>
    </w:p>
    <w:p w14:paraId="16873949" w14:textId="2F8F121B" w:rsidR="00733A16" w:rsidRDefault="008D48B6" w:rsidP="00FA2478">
      <w:pPr>
        <w:pStyle w:val="Heading1"/>
      </w:pPr>
      <w:r w:rsidRPr="00371BEF">
        <w:br w:type="page"/>
      </w:r>
      <w:bookmarkStart w:id="2" w:name="_Toc350950199"/>
      <w:r w:rsidR="00E259F1">
        <w:lastRenderedPageBreak/>
        <w:t>I</w:t>
      </w:r>
      <w:r>
        <w:t>ntroduction</w:t>
      </w:r>
      <w:bookmarkEnd w:id="2"/>
    </w:p>
    <w:p w14:paraId="5CB17ED8" w14:textId="02993F1F" w:rsidR="003C599E" w:rsidRDefault="003C599E" w:rsidP="00733A16">
      <w:pPr>
        <w:rPr>
          <w:b/>
          <w:lang w:eastAsia="de-DE"/>
        </w:rPr>
      </w:pPr>
      <w:r>
        <w:rPr>
          <w:b/>
          <w:lang w:eastAsia="de-DE"/>
        </w:rPr>
        <w:t>Preamble</w:t>
      </w:r>
    </w:p>
    <w:p w14:paraId="67FFD8A2" w14:textId="36FFC120" w:rsidR="00274F98" w:rsidRDefault="00E11D00" w:rsidP="00274F98">
      <w:pPr>
        <w:rPr>
          <w:lang w:eastAsia="de-DE"/>
        </w:rPr>
      </w:pPr>
      <w:r>
        <w:rPr>
          <w:lang w:eastAsia="de-DE"/>
        </w:rPr>
        <w:t xml:space="preserve">A </w:t>
      </w:r>
      <w:r w:rsidR="00E259F1">
        <w:rPr>
          <w:lang w:eastAsia="de-DE"/>
        </w:rPr>
        <w:t>V</w:t>
      </w:r>
      <w:r>
        <w:rPr>
          <w:lang w:eastAsia="de-DE"/>
        </w:rPr>
        <w:t xml:space="preserve">essel </w:t>
      </w:r>
      <w:r w:rsidR="00E259F1">
        <w:rPr>
          <w:lang w:eastAsia="de-DE"/>
        </w:rPr>
        <w:t>T</w:t>
      </w:r>
      <w:r>
        <w:rPr>
          <w:lang w:eastAsia="de-DE"/>
        </w:rPr>
        <w:t xml:space="preserve">raffic </w:t>
      </w:r>
      <w:r w:rsidR="00E259F1">
        <w:rPr>
          <w:lang w:eastAsia="de-DE"/>
        </w:rPr>
        <w:t>S</w:t>
      </w:r>
      <w:r>
        <w:rPr>
          <w:lang w:eastAsia="de-DE"/>
        </w:rPr>
        <w:t>ervice (</w:t>
      </w:r>
      <w:r w:rsidR="00274F98">
        <w:rPr>
          <w:lang w:eastAsia="de-DE"/>
        </w:rPr>
        <w:t>VTS</w:t>
      </w:r>
      <w:r>
        <w:rPr>
          <w:lang w:eastAsia="de-DE"/>
        </w:rPr>
        <w:t>)</w:t>
      </w:r>
      <w:r w:rsidR="00274F98">
        <w:rPr>
          <w:lang w:eastAsia="de-DE"/>
        </w:rPr>
        <w:t xml:space="preserve"> is </w:t>
      </w:r>
      <w:r w:rsidR="003846A5">
        <w:rPr>
          <w:lang w:eastAsia="de-DE"/>
        </w:rPr>
        <w:t xml:space="preserve">recognised as </w:t>
      </w:r>
      <w:r w:rsidR="00274F98">
        <w:rPr>
          <w:lang w:eastAsia="de-DE"/>
        </w:rPr>
        <w:t>a v</w:t>
      </w:r>
      <w:r w:rsidR="00B85D6D">
        <w:rPr>
          <w:lang w:eastAsia="de-DE"/>
        </w:rPr>
        <w:t>alu</w:t>
      </w:r>
      <w:r w:rsidR="00274F98">
        <w:rPr>
          <w:lang w:eastAsia="de-DE"/>
        </w:rPr>
        <w:t xml:space="preserve">able asset to help prevent incidents resulting from </w:t>
      </w:r>
      <w:r w:rsidR="00707BFC">
        <w:rPr>
          <w:lang w:eastAsia="de-DE"/>
        </w:rPr>
        <w:t xml:space="preserve">conflicts in </w:t>
      </w:r>
      <w:r w:rsidR="00274F98">
        <w:rPr>
          <w:lang w:eastAsia="de-DE"/>
        </w:rPr>
        <w:t>vessel traffic</w:t>
      </w:r>
      <w:r w:rsidR="00B85D6D">
        <w:rPr>
          <w:lang w:eastAsia="de-DE"/>
        </w:rPr>
        <w:t>.</w:t>
      </w:r>
      <w:r w:rsidR="00274F98">
        <w:rPr>
          <w:lang w:eastAsia="de-DE"/>
        </w:rPr>
        <w:t xml:space="preserve"> </w:t>
      </w:r>
      <w:r w:rsidR="00B85D6D">
        <w:rPr>
          <w:lang w:eastAsia="de-DE"/>
        </w:rPr>
        <w:t xml:space="preserve"> This </w:t>
      </w:r>
      <w:r w:rsidR="00274F98">
        <w:rPr>
          <w:lang w:eastAsia="de-DE"/>
        </w:rPr>
        <w:t xml:space="preserve">contributes to </w:t>
      </w:r>
      <w:r w:rsidR="00B85D6D">
        <w:rPr>
          <w:lang w:eastAsia="de-DE"/>
        </w:rPr>
        <w:t xml:space="preserve">the </w:t>
      </w:r>
      <w:r w:rsidR="00274F98">
        <w:rPr>
          <w:lang w:eastAsia="de-DE"/>
        </w:rPr>
        <w:t>safety and efficiency of maritime traffic, and protecti</w:t>
      </w:r>
      <w:r w:rsidR="00B85D6D">
        <w:rPr>
          <w:lang w:eastAsia="de-DE"/>
        </w:rPr>
        <w:t>ng</w:t>
      </w:r>
      <w:r w:rsidR="00274F98">
        <w:rPr>
          <w:lang w:eastAsia="de-DE"/>
        </w:rPr>
        <w:t xml:space="preserve"> the marine environment. </w:t>
      </w:r>
      <w:r w:rsidR="00B85D6D">
        <w:rPr>
          <w:lang w:eastAsia="de-DE"/>
        </w:rPr>
        <w:t>Con</w:t>
      </w:r>
      <w:r w:rsidR="00274F98">
        <w:rPr>
          <w:lang w:eastAsia="de-DE"/>
        </w:rPr>
        <w:t>sequently, VTS play</w:t>
      </w:r>
      <w:r w:rsidR="00B85D6D">
        <w:rPr>
          <w:lang w:eastAsia="de-DE"/>
        </w:rPr>
        <w:t>s</w:t>
      </w:r>
      <w:r w:rsidR="00274F98">
        <w:rPr>
          <w:lang w:eastAsia="de-DE"/>
        </w:rPr>
        <w:t xml:space="preserve"> an important role i</w:t>
      </w:r>
      <w:r w:rsidR="00E259F1">
        <w:rPr>
          <w:lang w:eastAsia="de-DE"/>
        </w:rPr>
        <w:t>n</w:t>
      </w:r>
      <w:r w:rsidR="00274F98">
        <w:rPr>
          <w:lang w:eastAsia="de-DE"/>
        </w:rPr>
        <w:t xml:space="preserve"> risk management, not only </w:t>
      </w:r>
      <w:r w:rsidR="00707BFC">
        <w:rPr>
          <w:lang w:eastAsia="de-DE"/>
        </w:rPr>
        <w:t xml:space="preserve">on behalf of </w:t>
      </w:r>
      <w:r w:rsidR="00274F98">
        <w:rPr>
          <w:lang w:eastAsia="de-DE"/>
        </w:rPr>
        <w:t xml:space="preserve">maritime traffic </w:t>
      </w:r>
      <w:r w:rsidR="00707BFC">
        <w:rPr>
          <w:lang w:eastAsia="de-DE"/>
        </w:rPr>
        <w:t xml:space="preserve">safety and fluency, </w:t>
      </w:r>
      <w:r w:rsidR="00274F98">
        <w:rPr>
          <w:lang w:eastAsia="de-DE"/>
        </w:rPr>
        <w:t xml:space="preserve">but </w:t>
      </w:r>
      <w:r w:rsidR="003846A5">
        <w:rPr>
          <w:lang w:eastAsia="de-DE"/>
        </w:rPr>
        <w:t xml:space="preserve">also </w:t>
      </w:r>
      <w:r w:rsidR="00707BFC">
        <w:rPr>
          <w:lang w:eastAsia="de-DE"/>
        </w:rPr>
        <w:t xml:space="preserve">on behalf of </w:t>
      </w:r>
      <w:r w:rsidR="00274F98">
        <w:rPr>
          <w:lang w:eastAsia="de-DE"/>
        </w:rPr>
        <w:t>the continuity of the maritime transport chain.</w:t>
      </w:r>
    </w:p>
    <w:p w14:paraId="5285863D" w14:textId="77777777" w:rsidR="00B85D6D" w:rsidRDefault="00B85D6D" w:rsidP="00274F98">
      <w:pPr>
        <w:rPr>
          <w:lang w:eastAsia="de-DE"/>
        </w:rPr>
      </w:pPr>
    </w:p>
    <w:p w14:paraId="0F59CA03" w14:textId="0AC7A9A5" w:rsidR="00E259F1" w:rsidRDefault="00274F98" w:rsidP="00274F98">
      <w:pPr>
        <w:rPr>
          <w:lang w:eastAsia="de-DE"/>
        </w:rPr>
      </w:pPr>
      <w:r>
        <w:rPr>
          <w:lang w:eastAsia="de-DE"/>
        </w:rPr>
        <w:t xml:space="preserve">The role of VTS is well established and its services are well positioned in the maritime domain. However, this Guideline has a broad perspective, to help VTS </w:t>
      </w:r>
      <w:r w:rsidR="00B85D6D">
        <w:rPr>
          <w:lang w:eastAsia="de-DE"/>
        </w:rPr>
        <w:t>a</w:t>
      </w:r>
      <w:r>
        <w:rPr>
          <w:lang w:eastAsia="de-DE"/>
        </w:rPr>
        <w:t xml:space="preserve">uthorities in their interaction </w:t>
      </w:r>
      <w:r w:rsidR="003846A5">
        <w:rPr>
          <w:lang w:eastAsia="de-DE"/>
        </w:rPr>
        <w:t>with</w:t>
      </w:r>
      <w:r w:rsidR="001C752C">
        <w:rPr>
          <w:lang w:eastAsia="de-DE"/>
        </w:rPr>
        <w:t xml:space="preserve"> </w:t>
      </w:r>
      <w:r>
        <w:rPr>
          <w:lang w:eastAsia="de-DE"/>
        </w:rPr>
        <w:t xml:space="preserve">other services, outside the </w:t>
      </w:r>
      <w:r w:rsidR="00E259F1">
        <w:rPr>
          <w:lang w:eastAsia="de-DE"/>
        </w:rPr>
        <w:t>VTS area</w:t>
      </w:r>
      <w:r>
        <w:rPr>
          <w:lang w:eastAsia="de-DE"/>
        </w:rPr>
        <w:t>.</w:t>
      </w:r>
      <w:r w:rsidR="003846A5">
        <w:rPr>
          <w:lang w:eastAsia="de-DE"/>
        </w:rPr>
        <w:t xml:space="preserve"> </w:t>
      </w:r>
      <w:r w:rsidR="00B85D6D">
        <w:rPr>
          <w:lang w:eastAsia="de-DE"/>
        </w:rPr>
        <w:t>For</w:t>
      </w:r>
      <w:r w:rsidR="003846A5">
        <w:rPr>
          <w:lang w:eastAsia="de-DE"/>
        </w:rPr>
        <w:t xml:space="preserve"> example</w:t>
      </w:r>
      <w:r w:rsidR="00B85D6D">
        <w:rPr>
          <w:lang w:eastAsia="de-DE"/>
        </w:rPr>
        <w:t>,</w:t>
      </w:r>
      <w:r w:rsidR="003846A5">
        <w:rPr>
          <w:lang w:eastAsia="de-DE"/>
        </w:rPr>
        <w:t xml:space="preserve"> </w:t>
      </w:r>
      <w:r w:rsidR="00707BFC">
        <w:rPr>
          <w:lang w:eastAsia="de-DE"/>
        </w:rPr>
        <w:t xml:space="preserve">to respond to </w:t>
      </w:r>
      <w:r w:rsidR="003846A5">
        <w:rPr>
          <w:lang w:eastAsia="de-DE"/>
        </w:rPr>
        <w:t xml:space="preserve">a request for the provision of </w:t>
      </w:r>
      <w:r w:rsidR="00707BFC">
        <w:rPr>
          <w:lang w:eastAsia="de-DE"/>
        </w:rPr>
        <w:t>tactical or strategic</w:t>
      </w:r>
      <w:r w:rsidR="003846A5">
        <w:rPr>
          <w:lang w:eastAsia="de-DE"/>
        </w:rPr>
        <w:t xml:space="preserve"> maritime traffic related information in order to support </w:t>
      </w:r>
      <w:r w:rsidR="00707BFC">
        <w:rPr>
          <w:lang w:eastAsia="de-DE"/>
        </w:rPr>
        <w:t xml:space="preserve">other </w:t>
      </w:r>
      <w:r w:rsidR="003846A5">
        <w:rPr>
          <w:lang w:eastAsia="de-DE"/>
        </w:rPr>
        <w:t>services in the maritime transport chain.</w:t>
      </w:r>
      <w:r w:rsidR="00B85D6D">
        <w:rPr>
          <w:lang w:eastAsia="de-DE"/>
        </w:rPr>
        <w:t xml:space="preserve">  </w:t>
      </w:r>
      <w:r w:rsidR="00E259F1">
        <w:rPr>
          <w:lang w:eastAsia="de-DE"/>
        </w:rPr>
        <w:t>A</w:t>
      </w:r>
      <w:r>
        <w:rPr>
          <w:lang w:eastAsia="de-DE"/>
        </w:rPr>
        <w:t>lso in the maritime domain, VTS</w:t>
      </w:r>
      <w:r w:rsidR="00B85D6D">
        <w:rPr>
          <w:lang w:eastAsia="de-DE"/>
        </w:rPr>
        <w:t xml:space="preserve"> information</w:t>
      </w:r>
      <w:r>
        <w:rPr>
          <w:lang w:eastAsia="de-DE"/>
        </w:rPr>
        <w:t xml:space="preserve"> may be </w:t>
      </w:r>
      <w:r w:rsidR="00B85D6D">
        <w:rPr>
          <w:lang w:eastAsia="de-DE"/>
        </w:rPr>
        <w:t>needed</w:t>
      </w:r>
      <w:r>
        <w:rPr>
          <w:lang w:eastAsia="de-DE"/>
        </w:rPr>
        <w:t xml:space="preserve"> to support </w:t>
      </w:r>
      <w:r w:rsidR="003846A5">
        <w:rPr>
          <w:lang w:eastAsia="de-DE"/>
        </w:rPr>
        <w:t>other services</w:t>
      </w:r>
      <w:r w:rsidR="00AE3319">
        <w:rPr>
          <w:lang w:eastAsia="de-DE"/>
        </w:rPr>
        <w:t xml:space="preserve"> </w:t>
      </w:r>
      <w:r w:rsidR="00B85D6D">
        <w:rPr>
          <w:lang w:eastAsia="de-DE"/>
        </w:rPr>
        <w:t>such</w:t>
      </w:r>
      <w:r w:rsidR="003846A5">
        <w:rPr>
          <w:lang w:eastAsia="de-DE"/>
        </w:rPr>
        <w:t xml:space="preserve"> as </w:t>
      </w:r>
      <w:r w:rsidR="0006347C">
        <w:rPr>
          <w:lang w:eastAsia="de-DE"/>
        </w:rPr>
        <w:t xml:space="preserve">SAR organizations, </w:t>
      </w:r>
      <w:r>
        <w:rPr>
          <w:lang w:eastAsia="de-DE"/>
        </w:rPr>
        <w:t>maritime security</w:t>
      </w:r>
      <w:r w:rsidR="0006347C">
        <w:rPr>
          <w:lang w:eastAsia="de-DE"/>
        </w:rPr>
        <w:t xml:space="preserve">- </w:t>
      </w:r>
      <w:r>
        <w:rPr>
          <w:lang w:eastAsia="de-DE"/>
        </w:rPr>
        <w:t xml:space="preserve">or environmental agencies, with </w:t>
      </w:r>
      <w:proofErr w:type="gramStart"/>
      <w:r>
        <w:rPr>
          <w:lang w:eastAsia="de-DE"/>
        </w:rPr>
        <w:t>whom</w:t>
      </w:r>
      <w:proofErr w:type="gramEnd"/>
      <w:r>
        <w:rPr>
          <w:lang w:eastAsia="de-DE"/>
        </w:rPr>
        <w:t xml:space="preserve"> the VTS Authority </w:t>
      </w:r>
      <w:r w:rsidR="003846A5">
        <w:rPr>
          <w:lang w:eastAsia="de-DE"/>
        </w:rPr>
        <w:t xml:space="preserve">may not </w:t>
      </w:r>
      <w:r w:rsidR="00B85D6D">
        <w:rPr>
          <w:lang w:eastAsia="de-DE"/>
        </w:rPr>
        <w:t xml:space="preserve">have </w:t>
      </w:r>
      <w:r>
        <w:rPr>
          <w:lang w:eastAsia="de-DE"/>
        </w:rPr>
        <w:t xml:space="preserve">had previous interaction. </w:t>
      </w:r>
      <w:r w:rsidR="001C752C">
        <w:rPr>
          <w:lang w:eastAsia="de-DE"/>
        </w:rPr>
        <w:t xml:space="preserve">The possible stakeholders </w:t>
      </w:r>
      <w:r w:rsidR="001C752C" w:rsidRPr="00AC6193">
        <w:rPr>
          <w:lang w:eastAsia="de-DE"/>
        </w:rPr>
        <w:t>who may wish or need to co</w:t>
      </w:r>
      <w:r w:rsidR="00707BFC">
        <w:rPr>
          <w:lang w:eastAsia="de-DE"/>
        </w:rPr>
        <w:t>-operate</w:t>
      </w:r>
      <w:r w:rsidR="001C752C" w:rsidRPr="00AC6193">
        <w:rPr>
          <w:lang w:eastAsia="de-DE"/>
        </w:rPr>
        <w:t xml:space="preserve"> with the VTS Authority </w:t>
      </w:r>
      <w:r w:rsidR="001C752C">
        <w:rPr>
          <w:lang w:eastAsia="de-DE"/>
        </w:rPr>
        <w:t>need to be identified.</w:t>
      </w:r>
    </w:p>
    <w:p w14:paraId="6096E987" w14:textId="6ED14536" w:rsidR="00AE3319" w:rsidRDefault="001C752C" w:rsidP="00274F98">
      <w:pPr>
        <w:rPr>
          <w:lang w:eastAsia="de-DE"/>
        </w:rPr>
      </w:pPr>
      <w:r>
        <w:rPr>
          <w:lang w:eastAsia="de-DE"/>
        </w:rPr>
        <w:t xml:space="preserve">Also present legislation, guidelines and manuals </w:t>
      </w:r>
      <w:r w:rsidR="00E259F1">
        <w:rPr>
          <w:lang w:eastAsia="de-DE"/>
        </w:rPr>
        <w:t xml:space="preserve">could </w:t>
      </w:r>
      <w:proofErr w:type="gramStart"/>
      <w:r w:rsidR="00E259F1">
        <w:rPr>
          <w:lang w:eastAsia="de-DE"/>
        </w:rPr>
        <w:t xml:space="preserve">be </w:t>
      </w:r>
      <w:r>
        <w:rPr>
          <w:lang w:eastAsia="de-DE"/>
        </w:rPr>
        <w:t xml:space="preserve"> studied</w:t>
      </w:r>
      <w:proofErr w:type="gramEnd"/>
      <w:r>
        <w:rPr>
          <w:lang w:eastAsia="de-DE"/>
        </w:rPr>
        <w:t xml:space="preserve"> in order to identify the limitations o</w:t>
      </w:r>
      <w:r w:rsidR="00B85D6D">
        <w:rPr>
          <w:lang w:eastAsia="de-DE"/>
        </w:rPr>
        <w:t>n</w:t>
      </w:r>
      <w:r>
        <w:rPr>
          <w:lang w:eastAsia="de-DE"/>
        </w:rPr>
        <w:t xml:space="preserve"> possible </w:t>
      </w:r>
      <w:r w:rsidR="00E259F1">
        <w:rPr>
          <w:lang w:eastAsia="de-DE"/>
        </w:rPr>
        <w:t xml:space="preserve">interaction with </w:t>
      </w:r>
      <w:r>
        <w:rPr>
          <w:lang w:eastAsia="de-DE"/>
        </w:rPr>
        <w:t xml:space="preserve"> allied and other services</w:t>
      </w:r>
      <w:r w:rsidR="00E11D00">
        <w:rPr>
          <w:lang w:eastAsia="de-DE"/>
        </w:rPr>
        <w:t xml:space="preserve">, </w:t>
      </w:r>
      <w:r>
        <w:rPr>
          <w:lang w:eastAsia="de-DE"/>
        </w:rPr>
        <w:t>identify inconsistencies with legislation, guidelines and manuals</w:t>
      </w:r>
      <w:r w:rsidR="00E11D00">
        <w:rPr>
          <w:lang w:eastAsia="de-DE"/>
        </w:rPr>
        <w:t xml:space="preserve"> and determine any modifications necessary.</w:t>
      </w:r>
      <w:r w:rsidR="00AE3319">
        <w:rPr>
          <w:lang w:eastAsia="de-DE"/>
        </w:rPr>
        <w:t xml:space="preserve"> In particular, the following references may provide guidance in this respect:</w:t>
      </w:r>
    </w:p>
    <w:p w14:paraId="7B264ED7" w14:textId="1A178FF3" w:rsidR="00AE3319" w:rsidRDefault="00AE3319" w:rsidP="00AE42AF">
      <w:pPr>
        <w:pStyle w:val="ListParagraph"/>
        <w:numPr>
          <w:ilvl w:val="0"/>
          <w:numId w:val="67"/>
        </w:numPr>
        <w:rPr>
          <w:lang w:eastAsia="de-DE"/>
        </w:rPr>
      </w:pPr>
      <w:r>
        <w:rPr>
          <w:lang w:eastAsia="de-DE"/>
        </w:rPr>
        <w:t xml:space="preserve">IMO Resolution </w:t>
      </w:r>
      <w:proofErr w:type="gramStart"/>
      <w:r>
        <w:rPr>
          <w:lang w:eastAsia="de-DE"/>
        </w:rPr>
        <w:t>A857(</w:t>
      </w:r>
      <w:proofErr w:type="gramEnd"/>
      <w:r>
        <w:rPr>
          <w:lang w:eastAsia="de-DE"/>
        </w:rPr>
        <w:t>20);</w:t>
      </w:r>
    </w:p>
    <w:p w14:paraId="14FA1819" w14:textId="56ED88C0" w:rsidR="00AE3319" w:rsidRDefault="00E259F1" w:rsidP="00AE42AF">
      <w:pPr>
        <w:pStyle w:val="ListParagraph"/>
        <w:numPr>
          <w:ilvl w:val="0"/>
          <w:numId w:val="67"/>
        </w:numPr>
        <w:rPr>
          <w:lang w:eastAsia="de-DE"/>
        </w:rPr>
      </w:pPr>
      <w:r>
        <w:rPr>
          <w:lang w:eastAsia="de-DE"/>
        </w:rPr>
        <w:t xml:space="preserve">IALA </w:t>
      </w:r>
      <w:r w:rsidR="00AE3319">
        <w:rPr>
          <w:lang w:eastAsia="de-DE"/>
        </w:rPr>
        <w:t>Recommendations V127 and V128 Annex 12;</w:t>
      </w:r>
    </w:p>
    <w:p w14:paraId="7E30FD26" w14:textId="3F3F40F2" w:rsidR="00AE3319" w:rsidRDefault="0006347C" w:rsidP="00AE42AF">
      <w:pPr>
        <w:pStyle w:val="ListParagraph"/>
        <w:numPr>
          <w:ilvl w:val="0"/>
          <w:numId w:val="67"/>
        </w:numPr>
        <w:rPr>
          <w:lang w:eastAsia="de-DE"/>
        </w:rPr>
      </w:pPr>
      <w:proofErr w:type="gramStart"/>
      <w:r>
        <w:rPr>
          <w:lang w:eastAsia="de-DE"/>
        </w:rPr>
        <w:t>the</w:t>
      </w:r>
      <w:proofErr w:type="gramEnd"/>
      <w:r>
        <w:rPr>
          <w:lang w:eastAsia="de-DE"/>
        </w:rPr>
        <w:t xml:space="preserve"> </w:t>
      </w:r>
      <w:r w:rsidR="00E259F1">
        <w:rPr>
          <w:lang w:eastAsia="de-DE"/>
        </w:rPr>
        <w:t xml:space="preserve">IALA </w:t>
      </w:r>
      <w:r>
        <w:rPr>
          <w:lang w:eastAsia="de-DE"/>
        </w:rPr>
        <w:t>VTS Manual</w:t>
      </w:r>
    </w:p>
    <w:p w14:paraId="037A36E9" w14:textId="71A41825" w:rsidR="003C599E" w:rsidRPr="003C599E" w:rsidRDefault="0006347C" w:rsidP="00AE42AF">
      <w:pPr>
        <w:pStyle w:val="ListParagraph"/>
        <w:numPr>
          <w:ilvl w:val="0"/>
          <w:numId w:val="67"/>
        </w:numPr>
        <w:rPr>
          <w:lang w:eastAsia="de-DE"/>
        </w:rPr>
      </w:pPr>
      <w:proofErr w:type="gramStart"/>
      <w:r>
        <w:rPr>
          <w:lang w:eastAsia="de-DE"/>
        </w:rPr>
        <w:t>the</w:t>
      </w:r>
      <w:proofErr w:type="gramEnd"/>
      <w:r>
        <w:rPr>
          <w:lang w:eastAsia="de-DE"/>
        </w:rPr>
        <w:t xml:space="preserve"> </w:t>
      </w:r>
      <w:r w:rsidR="00E259F1">
        <w:rPr>
          <w:lang w:eastAsia="de-DE"/>
        </w:rPr>
        <w:t xml:space="preserve">IALA </w:t>
      </w:r>
      <w:r w:rsidR="00AE3319">
        <w:rPr>
          <w:lang w:eastAsia="de-DE"/>
        </w:rPr>
        <w:t>NAVGUIDE</w:t>
      </w:r>
    </w:p>
    <w:p w14:paraId="205BF95D" w14:textId="77777777" w:rsidR="003C599E" w:rsidRDefault="003C599E" w:rsidP="00733A16">
      <w:pPr>
        <w:rPr>
          <w:b/>
          <w:lang w:eastAsia="de-DE"/>
        </w:rPr>
      </w:pPr>
    </w:p>
    <w:p w14:paraId="434B2C53" w14:textId="35F03F19" w:rsidR="003C599E" w:rsidRPr="003C599E" w:rsidRDefault="003C599E" w:rsidP="00733A16">
      <w:pPr>
        <w:rPr>
          <w:b/>
          <w:lang w:eastAsia="de-DE"/>
        </w:rPr>
      </w:pPr>
      <w:r w:rsidRPr="003C599E">
        <w:rPr>
          <w:b/>
          <w:lang w:eastAsia="de-DE"/>
        </w:rPr>
        <w:t>Objective</w:t>
      </w:r>
    </w:p>
    <w:p w14:paraId="4EA2523C" w14:textId="5FFF36F9" w:rsidR="0089770D" w:rsidRDefault="009C2C30" w:rsidP="00733A16">
      <w:pPr>
        <w:rPr>
          <w:lang w:eastAsia="de-DE"/>
        </w:rPr>
      </w:pPr>
      <w:r w:rsidRPr="009C2C30">
        <w:rPr>
          <w:lang w:eastAsia="de-DE"/>
        </w:rPr>
        <w:t>This Guideline descr</w:t>
      </w:r>
      <w:r>
        <w:rPr>
          <w:lang w:eastAsia="de-DE"/>
        </w:rPr>
        <w:t xml:space="preserve">ibes the issues to be considered and the principles to be respected </w:t>
      </w:r>
      <w:r w:rsidRPr="009C2C30">
        <w:rPr>
          <w:lang w:eastAsia="de-DE"/>
        </w:rPr>
        <w:t xml:space="preserve">for </w:t>
      </w:r>
      <w:r w:rsidR="00E11D00">
        <w:rPr>
          <w:lang w:eastAsia="de-DE"/>
        </w:rPr>
        <w:t>successful</w:t>
      </w:r>
      <w:r w:rsidRPr="009C2C30">
        <w:rPr>
          <w:lang w:eastAsia="de-DE"/>
        </w:rPr>
        <w:t xml:space="preserve"> interaction </w:t>
      </w:r>
      <w:r w:rsidR="00E11D00">
        <w:rPr>
          <w:lang w:eastAsia="de-DE"/>
        </w:rPr>
        <w:t xml:space="preserve">between </w:t>
      </w:r>
      <w:r w:rsidRPr="009C2C30">
        <w:rPr>
          <w:lang w:eastAsia="de-DE"/>
        </w:rPr>
        <w:t>VTS</w:t>
      </w:r>
      <w:r>
        <w:rPr>
          <w:lang w:eastAsia="de-DE"/>
        </w:rPr>
        <w:t xml:space="preserve"> </w:t>
      </w:r>
      <w:r w:rsidR="00E11D00">
        <w:rPr>
          <w:lang w:eastAsia="de-DE"/>
        </w:rPr>
        <w:t>and</w:t>
      </w:r>
      <w:r w:rsidR="0089770D">
        <w:rPr>
          <w:lang w:eastAsia="de-DE"/>
        </w:rPr>
        <w:t xml:space="preserve"> allied </w:t>
      </w:r>
      <w:r w:rsidR="00E259F1">
        <w:rPr>
          <w:lang w:eastAsia="de-DE"/>
        </w:rPr>
        <w:t>or</w:t>
      </w:r>
      <w:r w:rsidR="0089770D">
        <w:rPr>
          <w:lang w:eastAsia="de-DE"/>
        </w:rPr>
        <w:t xml:space="preserve"> other services.</w:t>
      </w:r>
    </w:p>
    <w:p w14:paraId="74873E87" w14:textId="77777777" w:rsidR="0089770D" w:rsidRDefault="0089770D" w:rsidP="00733A16">
      <w:pPr>
        <w:rPr>
          <w:lang w:eastAsia="de-DE"/>
        </w:rPr>
      </w:pPr>
    </w:p>
    <w:p w14:paraId="55D73B53" w14:textId="35B91267" w:rsidR="00733A16" w:rsidRDefault="0089770D" w:rsidP="00733A16">
      <w:pPr>
        <w:rPr>
          <w:lang w:eastAsia="de-DE"/>
        </w:rPr>
      </w:pPr>
      <w:r>
        <w:rPr>
          <w:lang w:eastAsia="de-DE"/>
        </w:rPr>
        <w:t>I</w:t>
      </w:r>
      <w:r w:rsidR="009C2C30">
        <w:rPr>
          <w:lang w:eastAsia="de-DE"/>
        </w:rPr>
        <w:t xml:space="preserve">nteraction </w:t>
      </w:r>
      <w:r w:rsidR="009340BE">
        <w:rPr>
          <w:lang w:eastAsia="de-DE"/>
        </w:rPr>
        <w:t xml:space="preserve">with allied </w:t>
      </w:r>
      <w:r w:rsidR="00782298">
        <w:rPr>
          <w:lang w:eastAsia="de-DE"/>
        </w:rPr>
        <w:t xml:space="preserve">and other </w:t>
      </w:r>
      <w:r w:rsidR="009340BE">
        <w:rPr>
          <w:lang w:eastAsia="de-DE"/>
        </w:rPr>
        <w:t xml:space="preserve">services </w:t>
      </w:r>
      <w:r w:rsidR="009C2C30">
        <w:rPr>
          <w:lang w:eastAsia="de-DE"/>
        </w:rPr>
        <w:t>may be established on a continuous basis</w:t>
      </w:r>
      <w:r w:rsidR="009340BE">
        <w:rPr>
          <w:lang w:eastAsia="de-DE"/>
        </w:rPr>
        <w:t xml:space="preserve">, </w:t>
      </w:r>
      <w:r w:rsidR="00E11D00">
        <w:rPr>
          <w:lang w:eastAsia="de-DE"/>
        </w:rPr>
        <w:t xml:space="preserve">such </w:t>
      </w:r>
      <w:r w:rsidR="009C2C30">
        <w:rPr>
          <w:lang w:eastAsia="de-DE"/>
        </w:rPr>
        <w:t xml:space="preserve">as in </w:t>
      </w:r>
      <w:r w:rsidR="009340BE">
        <w:rPr>
          <w:lang w:eastAsia="de-DE"/>
        </w:rPr>
        <w:t xml:space="preserve">law enforcement and </w:t>
      </w:r>
      <w:r w:rsidR="009C2C30">
        <w:rPr>
          <w:lang w:eastAsia="de-DE"/>
        </w:rPr>
        <w:t>regulatory compliance</w:t>
      </w:r>
      <w:r w:rsidR="009340BE">
        <w:rPr>
          <w:lang w:eastAsia="de-DE"/>
        </w:rPr>
        <w:t xml:space="preserve">, </w:t>
      </w:r>
      <w:r w:rsidR="009C2C30">
        <w:rPr>
          <w:lang w:eastAsia="de-DE"/>
        </w:rPr>
        <w:t xml:space="preserve">or could be temporary, </w:t>
      </w:r>
      <w:r w:rsidR="00E11D00">
        <w:rPr>
          <w:lang w:eastAsia="de-DE"/>
        </w:rPr>
        <w:t xml:space="preserve">such </w:t>
      </w:r>
      <w:r w:rsidR="009C2C30">
        <w:rPr>
          <w:lang w:eastAsia="de-DE"/>
        </w:rPr>
        <w:t xml:space="preserve">as </w:t>
      </w:r>
      <w:r w:rsidR="009340BE">
        <w:rPr>
          <w:lang w:eastAsia="de-DE"/>
        </w:rPr>
        <w:t xml:space="preserve">in emergency situations, SAR and disaster management, and may </w:t>
      </w:r>
      <w:r w:rsidR="0042375C">
        <w:rPr>
          <w:lang w:eastAsia="de-DE"/>
        </w:rPr>
        <w:t>i</w:t>
      </w:r>
      <w:r w:rsidR="009340BE">
        <w:rPr>
          <w:lang w:eastAsia="de-DE"/>
        </w:rPr>
        <w:t>nclude interaction with stakeholde</w:t>
      </w:r>
      <w:r w:rsidR="00492044">
        <w:rPr>
          <w:lang w:eastAsia="de-DE"/>
        </w:rPr>
        <w:t>rs outside the maritime domain</w:t>
      </w:r>
      <w:r w:rsidR="00AA4035">
        <w:rPr>
          <w:lang w:eastAsia="de-DE"/>
        </w:rPr>
        <w:t>.</w:t>
      </w:r>
    </w:p>
    <w:p w14:paraId="029EA062" w14:textId="77777777" w:rsidR="00733A16" w:rsidRDefault="00733A16" w:rsidP="00733A16">
      <w:pPr>
        <w:rPr>
          <w:lang w:eastAsia="de-DE"/>
        </w:rPr>
      </w:pPr>
    </w:p>
    <w:p w14:paraId="67697F8F" w14:textId="62FCF656" w:rsidR="003C599E" w:rsidRDefault="003C599E" w:rsidP="00FA2478">
      <w:pPr>
        <w:pStyle w:val="Heading1"/>
      </w:pPr>
      <w:bookmarkStart w:id="3" w:name="_Toc350950200"/>
      <w:r>
        <w:t>Acronyms and definitions</w:t>
      </w:r>
      <w:bookmarkEnd w:id="3"/>
    </w:p>
    <w:p w14:paraId="5D3F19FC" w14:textId="28969C15" w:rsidR="00F02130" w:rsidRDefault="00F02130" w:rsidP="00F02130">
      <w:pPr>
        <w:rPr>
          <w:lang w:eastAsia="de-DE"/>
        </w:rPr>
      </w:pPr>
      <w:r w:rsidRPr="00A437CE">
        <w:rPr>
          <w:u w:val="single"/>
          <w:lang w:eastAsia="de-DE"/>
        </w:rPr>
        <w:t xml:space="preserve">Maritime </w:t>
      </w:r>
      <w:r w:rsidR="003E0AB0">
        <w:rPr>
          <w:u w:val="single"/>
          <w:lang w:eastAsia="de-DE"/>
        </w:rPr>
        <w:t>D</w:t>
      </w:r>
      <w:r w:rsidRPr="00A437CE">
        <w:rPr>
          <w:u w:val="single"/>
          <w:lang w:eastAsia="de-DE"/>
        </w:rPr>
        <w:t>omain</w:t>
      </w:r>
      <w:r>
        <w:rPr>
          <w:lang w:eastAsia="de-DE"/>
        </w:rPr>
        <w:t>: is used as a generic term covering:</w:t>
      </w:r>
    </w:p>
    <w:p w14:paraId="58D4B382" w14:textId="244D51FB" w:rsidR="00F02130" w:rsidRDefault="00F02130" w:rsidP="00ED3515">
      <w:pPr>
        <w:pStyle w:val="ListParagraph"/>
        <w:numPr>
          <w:ilvl w:val="0"/>
          <w:numId w:val="30"/>
        </w:numPr>
        <w:rPr>
          <w:lang w:eastAsia="de-DE"/>
        </w:rPr>
      </w:pPr>
      <w:proofErr w:type="gramStart"/>
      <w:r>
        <w:rPr>
          <w:lang w:eastAsia="de-DE"/>
        </w:rPr>
        <w:t>all</w:t>
      </w:r>
      <w:proofErr w:type="gramEnd"/>
      <w:r>
        <w:rPr>
          <w:lang w:eastAsia="de-DE"/>
        </w:rPr>
        <w:t xml:space="preserve"> geographical areas (ocean, sea, coastal waters, harbour approaches, inland waters or all</w:t>
      </w:r>
    </w:p>
    <w:p w14:paraId="1984E7F8" w14:textId="68EDA84A" w:rsidR="00F02130" w:rsidRDefault="00F02130" w:rsidP="00ED3515">
      <w:pPr>
        <w:pStyle w:val="ListParagraph"/>
        <w:ind w:left="360"/>
        <w:rPr>
          <w:lang w:eastAsia="de-DE"/>
        </w:rPr>
      </w:pPr>
      <w:proofErr w:type="gramStart"/>
      <w:r>
        <w:rPr>
          <w:lang w:eastAsia="de-DE"/>
        </w:rPr>
        <w:t>other</w:t>
      </w:r>
      <w:proofErr w:type="gramEnd"/>
      <w:r>
        <w:rPr>
          <w:lang w:eastAsia="de-DE"/>
        </w:rPr>
        <w:t xml:space="preserve"> navigable waterways),structures in, on, under or bordering these areas</w:t>
      </w:r>
      <w:r w:rsidR="00D57C08">
        <w:rPr>
          <w:lang w:eastAsia="de-DE"/>
        </w:rPr>
        <w:t>;</w:t>
      </w:r>
    </w:p>
    <w:p w14:paraId="630C650E" w14:textId="769FBB9F" w:rsidR="00F02130" w:rsidRDefault="00F02130" w:rsidP="00ED3515">
      <w:pPr>
        <w:pStyle w:val="ListParagraph"/>
        <w:numPr>
          <w:ilvl w:val="0"/>
          <w:numId w:val="30"/>
        </w:numPr>
        <w:rPr>
          <w:lang w:eastAsia="de-DE"/>
        </w:rPr>
      </w:pPr>
      <w:proofErr w:type="gramStart"/>
      <w:r>
        <w:rPr>
          <w:lang w:eastAsia="de-DE"/>
        </w:rPr>
        <w:t>all</w:t>
      </w:r>
      <w:proofErr w:type="gramEnd"/>
      <w:r>
        <w:rPr>
          <w:lang w:eastAsia="de-DE"/>
        </w:rPr>
        <w:t xml:space="preserve"> aspects of maritime infrastructure in mentioned geographical areas (e.g. waterways, locks,</w:t>
      </w:r>
      <w:r w:rsidR="00D57C08">
        <w:rPr>
          <w:lang w:eastAsia="de-DE"/>
        </w:rPr>
        <w:t xml:space="preserve"> </w:t>
      </w:r>
      <w:r>
        <w:rPr>
          <w:lang w:eastAsia="de-DE"/>
        </w:rPr>
        <w:t>bridges, specific traffic management arrangements)</w:t>
      </w:r>
      <w:r w:rsidR="00D57C08">
        <w:rPr>
          <w:lang w:eastAsia="de-DE"/>
        </w:rPr>
        <w:t>;</w:t>
      </w:r>
    </w:p>
    <w:p w14:paraId="1B450F6D" w14:textId="116D616F" w:rsidR="00F02130" w:rsidRDefault="00F02130" w:rsidP="00ED3515">
      <w:pPr>
        <w:pStyle w:val="ListParagraph"/>
        <w:numPr>
          <w:ilvl w:val="0"/>
          <w:numId w:val="30"/>
        </w:numPr>
        <w:rPr>
          <w:lang w:eastAsia="de-DE"/>
        </w:rPr>
      </w:pPr>
      <w:proofErr w:type="gramStart"/>
      <w:r>
        <w:rPr>
          <w:lang w:eastAsia="de-DE"/>
        </w:rPr>
        <w:t>all</w:t>
      </w:r>
      <w:proofErr w:type="gramEnd"/>
      <w:r>
        <w:rPr>
          <w:lang w:eastAsia="de-DE"/>
        </w:rPr>
        <w:t xml:space="preserve"> activities between stakeholders relating to and/or adjacent to safety and efficiency of</w:t>
      </w:r>
    </w:p>
    <w:p w14:paraId="436D98B2" w14:textId="7C8432D9" w:rsidR="00F02130" w:rsidRDefault="00F02130" w:rsidP="00ED3515">
      <w:pPr>
        <w:pStyle w:val="ListParagraph"/>
        <w:ind w:left="360"/>
        <w:rPr>
          <w:lang w:eastAsia="de-DE"/>
        </w:rPr>
      </w:pPr>
      <w:proofErr w:type="gramStart"/>
      <w:r>
        <w:rPr>
          <w:lang w:eastAsia="de-DE"/>
        </w:rPr>
        <w:t>shipping</w:t>
      </w:r>
      <w:proofErr w:type="gramEnd"/>
      <w:r>
        <w:rPr>
          <w:lang w:eastAsia="de-DE"/>
        </w:rPr>
        <w:t>, security onboard and ashore and the protection of the marine environment</w:t>
      </w:r>
      <w:r w:rsidR="00D57C08">
        <w:rPr>
          <w:lang w:eastAsia="de-DE"/>
        </w:rPr>
        <w:t>;</w:t>
      </w:r>
    </w:p>
    <w:p w14:paraId="5E87C52C" w14:textId="005DFD85" w:rsidR="00F02130" w:rsidRDefault="00F02130" w:rsidP="00ED3515">
      <w:pPr>
        <w:pStyle w:val="ListParagraph"/>
        <w:numPr>
          <w:ilvl w:val="0"/>
          <w:numId w:val="30"/>
        </w:numPr>
        <w:rPr>
          <w:lang w:eastAsia="de-DE"/>
        </w:rPr>
      </w:pPr>
      <w:proofErr w:type="gramStart"/>
      <w:r>
        <w:rPr>
          <w:lang w:eastAsia="de-DE"/>
        </w:rPr>
        <w:t>waterborne</w:t>
      </w:r>
      <w:proofErr w:type="gramEnd"/>
      <w:r>
        <w:rPr>
          <w:lang w:eastAsia="de-DE"/>
        </w:rPr>
        <w:t xml:space="preserve"> transport of people and cargo and its handling</w:t>
      </w:r>
      <w:r w:rsidR="00D57C08">
        <w:rPr>
          <w:lang w:eastAsia="de-DE"/>
        </w:rPr>
        <w:t>; and</w:t>
      </w:r>
    </w:p>
    <w:p w14:paraId="554F6C5C" w14:textId="1BF1599F" w:rsidR="003C599E" w:rsidRDefault="00F02130" w:rsidP="00ED3515">
      <w:pPr>
        <w:pStyle w:val="ListParagraph"/>
        <w:numPr>
          <w:ilvl w:val="0"/>
          <w:numId w:val="30"/>
        </w:numPr>
        <w:rPr>
          <w:lang w:eastAsia="de-DE"/>
        </w:rPr>
      </w:pPr>
      <w:proofErr w:type="gramStart"/>
      <w:r>
        <w:rPr>
          <w:lang w:eastAsia="de-DE"/>
        </w:rPr>
        <w:t>the</w:t>
      </w:r>
      <w:proofErr w:type="gramEnd"/>
      <w:r>
        <w:rPr>
          <w:lang w:eastAsia="de-DE"/>
        </w:rPr>
        <w:t xml:space="preserve"> </w:t>
      </w:r>
      <w:r w:rsidR="00C80697">
        <w:rPr>
          <w:lang w:eastAsia="de-DE"/>
        </w:rPr>
        <w:t>all people within this</w:t>
      </w:r>
      <w:r w:rsidR="00E11D00">
        <w:rPr>
          <w:lang w:eastAsia="de-DE"/>
        </w:rPr>
        <w:t xml:space="preserve"> domain</w:t>
      </w:r>
      <w:r>
        <w:rPr>
          <w:lang w:eastAsia="de-DE"/>
        </w:rPr>
        <w:t>.</w:t>
      </w:r>
    </w:p>
    <w:p w14:paraId="4760D471" w14:textId="77777777" w:rsidR="00A437CE" w:rsidRDefault="00A437CE" w:rsidP="00A437CE">
      <w:pPr>
        <w:pStyle w:val="ListParagraph"/>
        <w:ind w:left="360"/>
        <w:rPr>
          <w:lang w:eastAsia="de-DE"/>
        </w:rPr>
      </w:pPr>
    </w:p>
    <w:p w14:paraId="4D8D6A94" w14:textId="34EE90F2" w:rsidR="00A86F54" w:rsidRDefault="00BD3568" w:rsidP="003C599E">
      <w:pPr>
        <w:rPr>
          <w:lang w:eastAsia="de-DE"/>
        </w:rPr>
      </w:pPr>
      <w:r w:rsidRPr="00A437CE">
        <w:rPr>
          <w:u w:val="single"/>
          <w:lang w:eastAsia="de-DE"/>
        </w:rPr>
        <w:t xml:space="preserve">Allied </w:t>
      </w:r>
      <w:r w:rsidR="003E0AB0">
        <w:rPr>
          <w:u w:val="single"/>
          <w:lang w:eastAsia="de-DE"/>
        </w:rPr>
        <w:t>S</w:t>
      </w:r>
      <w:r w:rsidRPr="00A437CE">
        <w:rPr>
          <w:u w:val="single"/>
          <w:lang w:eastAsia="de-DE"/>
        </w:rPr>
        <w:t>ervice</w:t>
      </w:r>
      <w:r>
        <w:rPr>
          <w:lang w:eastAsia="de-DE"/>
        </w:rPr>
        <w:t xml:space="preserve">: </w:t>
      </w:r>
      <w:r w:rsidR="00232E4C">
        <w:rPr>
          <w:lang w:eastAsia="de-DE"/>
        </w:rPr>
        <w:t xml:space="preserve">Allied Services are services actively involved in the safe and efficient passage of the vessel trough the VTS area </w:t>
      </w:r>
      <w:r w:rsidR="00053003">
        <w:rPr>
          <w:lang w:eastAsia="de-DE"/>
        </w:rPr>
        <w:t xml:space="preserve"> </w:t>
      </w:r>
    </w:p>
    <w:p w14:paraId="68C2DE6C" w14:textId="6A02F204" w:rsidR="00A437CE" w:rsidRDefault="00A437CE" w:rsidP="003C599E">
      <w:pPr>
        <w:rPr>
          <w:lang w:eastAsia="de-DE"/>
        </w:rPr>
      </w:pPr>
    </w:p>
    <w:p w14:paraId="54F79633" w14:textId="3F3B5A0C" w:rsidR="004D7B84" w:rsidRDefault="00BD3568" w:rsidP="003C599E">
      <w:pPr>
        <w:rPr>
          <w:lang w:eastAsia="de-DE"/>
        </w:rPr>
      </w:pPr>
      <w:r w:rsidRPr="00A437CE">
        <w:rPr>
          <w:u w:val="single"/>
          <w:lang w:eastAsia="de-DE"/>
        </w:rPr>
        <w:t xml:space="preserve">Other </w:t>
      </w:r>
      <w:r w:rsidR="003E0AB0">
        <w:rPr>
          <w:u w:val="single"/>
          <w:lang w:eastAsia="de-DE"/>
        </w:rPr>
        <w:t>S</w:t>
      </w:r>
      <w:r w:rsidRPr="00A437CE">
        <w:rPr>
          <w:u w:val="single"/>
          <w:lang w:eastAsia="de-DE"/>
        </w:rPr>
        <w:t>ervice</w:t>
      </w:r>
      <w:r>
        <w:rPr>
          <w:lang w:eastAsia="de-DE"/>
        </w:rPr>
        <w:t xml:space="preserve">: </w:t>
      </w:r>
      <w:r w:rsidR="00C80697" w:rsidRPr="008A1276">
        <w:rPr>
          <w:highlight w:val="yellow"/>
          <w:lang w:eastAsia="de-DE"/>
        </w:rPr>
        <w:t>R</w:t>
      </w:r>
      <w:r w:rsidR="00A86F54" w:rsidRPr="008A1276">
        <w:rPr>
          <w:highlight w:val="yellow"/>
          <w:lang w:eastAsia="de-DE"/>
        </w:rPr>
        <w:t>efer to the use of VTS data to assist authorities or organisations</w:t>
      </w:r>
      <w:r w:rsidR="00C80697" w:rsidRPr="008A1276">
        <w:rPr>
          <w:highlight w:val="yellow"/>
          <w:lang w:eastAsia="de-DE"/>
        </w:rPr>
        <w:t xml:space="preserve"> pursuing other objectives</w:t>
      </w:r>
      <w:r w:rsidR="00A86F54" w:rsidRPr="008A1276">
        <w:rPr>
          <w:highlight w:val="yellow"/>
          <w:lang w:eastAsia="de-DE"/>
        </w:rPr>
        <w:t xml:space="preserve"> to more effectively undertake their work (e.g. ensuring local security or preventing illegal imports).</w:t>
      </w:r>
    </w:p>
    <w:p w14:paraId="6588FDA6" w14:textId="77777777" w:rsidR="004D7B84" w:rsidRDefault="004D7B84" w:rsidP="003C599E">
      <w:pPr>
        <w:rPr>
          <w:lang w:eastAsia="de-DE"/>
        </w:rPr>
      </w:pPr>
    </w:p>
    <w:p w14:paraId="04717C2C" w14:textId="62FA58CC" w:rsidR="0006347C" w:rsidRDefault="004D7B84" w:rsidP="003C599E">
      <w:pPr>
        <w:rPr>
          <w:lang w:eastAsia="de-DE"/>
        </w:rPr>
      </w:pPr>
      <w:r>
        <w:rPr>
          <w:u w:val="single"/>
          <w:lang w:eastAsia="de-DE"/>
        </w:rPr>
        <w:t xml:space="preserve">VTS </w:t>
      </w:r>
      <w:r w:rsidR="003E0AB0">
        <w:rPr>
          <w:u w:val="single"/>
          <w:lang w:eastAsia="de-DE"/>
        </w:rPr>
        <w:t>D</w:t>
      </w:r>
      <w:r>
        <w:rPr>
          <w:u w:val="single"/>
          <w:lang w:eastAsia="de-DE"/>
        </w:rPr>
        <w:t>ata:</w:t>
      </w:r>
      <w:r>
        <w:rPr>
          <w:lang w:eastAsia="de-DE"/>
        </w:rPr>
        <w:t xml:space="preserve"> is data produced by VTS</w:t>
      </w:r>
      <w:r w:rsidR="00A86F54" w:rsidRPr="00A86F54">
        <w:rPr>
          <w:lang w:eastAsia="de-DE"/>
        </w:rPr>
        <w:t xml:space="preserve"> </w:t>
      </w:r>
      <w:r>
        <w:rPr>
          <w:lang w:eastAsia="de-DE"/>
        </w:rPr>
        <w:t>and owned by the VTS Authority</w:t>
      </w:r>
    </w:p>
    <w:p w14:paraId="1A673ED5" w14:textId="77777777" w:rsidR="0006347C" w:rsidRDefault="0006347C" w:rsidP="003C599E">
      <w:pPr>
        <w:rPr>
          <w:lang w:eastAsia="de-DE"/>
        </w:rPr>
      </w:pPr>
    </w:p>
    <w:p w14:paraId="1EC8B0A2" w14:textId="34BDE5AE" w:rsidR="00BD3568" w:rsidRDefault="0006347C" w:rsidP="003C599E">
      <w:pPr>
        <w:rPr>
          <w:lang w:eastAsia="de-DE"/>
        </w:rPr>
      </w:pPr>
      <w:r w:rsidRPr="00AE42AF">
        <w:rPr>
          <w:u w:val="single"/>
          <w:lang w:eastAsia="de-DE"/>
        </w:rPr>
        <w:t>Interaction</w:t>
      </w:r>
      <w:r>
        <w:rPr>
          <w:lang w:eastAsia="de-DE"/>
        </w:rPr>
        <w:t xml:space="preserve">: </w:t>
      </w:r>
      <w:r w:rsidR="00EA4DD7">
        <w:rPr>
          <w:lang w:eastAsia="de-DE"/>
        </w:rPr>
        <w:t xml:space="preserve">In this Guideline, interaction can be seen as </w:t>
      </w:r>
      <w:r>
        <w:rPr>
          <w:lang w:eastAsia="de-DE"/>
        </w:rPr>
        <w:t>a kind of action that occu</w:t>
      </w:r>
      <w:r w:rsidR="00EA4DD7">
        <w:rPr>
          <w:lang w:eastAsia="de-DE"/>
        </w:rPr>
        <w:t xml:space="preserve">rs as two or more </w:t>
      </w:r>
      <w:r w:rsidR="00C53133">
        <w:rPr>
          <w:lang w:eastAsia="de-DE"/>
        </w:rPr>
        <w:t>services</w:t>
      </w:r>
      <w:r w:rsidR="00EA4DD7">
        <w:rPr>
          <w:lang w:eastAsia="de-DE"/>
        </w:rPr>
        <w:t xml:space="preserve"> have an effect upon one other.</w:t>
      </w:r>
    </w:p>
    <w:p w14:paraId="52DBE4D7" w14:textId="77777777" w:rsidR="007067BA" w:rsidRDefault="007067BA" w:rsidP="00F02130">
      <w:pPr>
        <w:rPr>
          <w:lang w:eastAsia="de-DE"/>
        </w:rPr>
      </w:pPr>
    </w:p>
    <w:p w14:paraId="6CE79A1C" w14:textId="57B52B83" w:rsidR="007A2E17" w:rsidRDefault="007067BA" w:rsidP="007067BA">
      <w:pPr>
        <w:rPr>
          <w:lang w:eastAsia="de-DE"/>
        </w:rPr>
      </w:pPr>
      <w:r w:rsidRPr="00AE42AF">
        <w:rPr>
          <w:u w:val="single"/>
          <w:lang w:eastAsia="de-DE"/>
        </w:rPr>
        <w:t>Single Window</w:t>
      </w:r>
      <w:r>
        <w:rPr>
          <w:lang w:eastAsia="de-DE"/>
        </w:rPr>
        <w:t xml:space="preserve">: Within the context of </w:t>
      </w:r>
      <w:r w:rsidRPr="007067BA">
        <w:rPr>
          <w:lang w:eastAsia="de-DE"/>
        </w:rPr>
        <w:t>UN/CEFACT rec</w:t>
      </w:r>
      <w:r>
        <w:rPr>
          <w:lang w:eastAsia="de-DE"/>
        </w:rPr>
        <w:t>ommendation 33</w:t>
      </w:r>
      <w:r>
        <w:rPr>
          <w:rStyle w:val="FootnoteReference"/>
          <w:lang w:eastAsia="de-DE"/>
        </w:rPr>
        <w:footnoteReference w:id="1"/>
      </w:r>
      <w:r>
        <w:rPr>
          <w:lang w:eastAsia="de-DE"/>
        </w:rPr>
        <w:t>, a Single Window is defined as a facility that allows parties involved in trade and transport to lodge standardized information and documents with a single entry point to fulfil all import, export, and transit-related regulatory requirements. If information is electronic, then individual data elements should only be submitted once</w:t>
      </w:r>
    </w:p>
    <w:p w14:paraId="1051008B" w14:textId="77777777" w:rsidR="00782298" w:rsidRDefault="00782298" w:rsidP="007067BA">
      <w:pPr>
        <w:rPr>
          <w:lang w:eastAsia="de-DE"/>
        </w:rPr>
      </w:pPr>
    </w:p>
    <w:p w14:paraId="75A2F32F" w14:textId="42249EDE" w:rsidR="00782298" w:rsidRDefault="00782298" w:rsidP="007067BA">
      <w:pPr>
        <w:rPr>
          <w:lang w:eastAsia="de-DE"/>
        </w:rPr>
      </w:pPr>
      <w:r>
        <w:rPr>
          <w:lang w:eastAsia="de-DE"/>
        </w:rPr>
        <w:t>Examples of allied and other services are described in Annex</w:t>
      </w:r>
      <w:r w:rsidR="00AF0279">
        <w:rPr>
          <w:lang w:eastAsia="de-DE"/>
        </w:rPr>
        <w:t xml:space="preserve"> A</w:t>
      </w:r>
      <w:r>
        <w:rPr>
          <w:lang w:eastAsia="de-DE"/>
        </w:rPr>
        <w:t>.</w:t>
      </w:r>
    </w:p>
    <w:p w14:paraId="5BC601AF" w14:textId="7EACA0BD" w:rsidR="004D7B84" w:rsidRDefault="004D7B84" w:rsidP="007067BA">
      <w:pPr>
        <w:rPr>
          <w:lang w:eastAsia="de-DE"/>
        </w:rPr>
      </w:pPr>
      <w:r>
        <w:rPr>
          <w:lang w:eastAsia="de-DE"/>
        </w:rPr>
        <w:t xml:space="preserve">Examples of </w:t>
      </w:r>
      <w:r w:rsidR="00B034A8">
        <w:rPr>
          <w:lang w:eastAsia="de-DE"/>
        </w:rPr>
        <w:t>operational procedures are described in An</w:t>
      </w:r>
      <w:r w:rsidR="00AF0279">
        <w:rPr>
          <w:lang w:eastAsia="de-DE"/>
        </w:rPr>
        <w:t>nex B</w:t>
      </w:r>
      <w:r w:rsidR="00B034A8">
        <w:rPr>
          <w:lang w:eastAsia="de-DE"/>
        </w:rPr>
        <w:t>.</w:t>
      </w:r>
    </w:p>
    <w:p w14:paraId="7DD68682" w14:textId="77777777" w:rsidR="00782298" w:rsidRDefault="00782298" w:rsidP="007067BA">
      <w:pPr>
        <w:rPr>
          <w:lang w:eastAsia="de-DE"/>
        </w:rPr>
      </w:pPr>
    </w:p>
    <w:p w14:paraId="04D2315A" w14:textId="77777777" w:rsidR="00DC30BB" w:rsidRDefault="00DC30BB" w:rsidP="00DC30BB">
      <w:pPr>
        <w:pStyle w:val="Heading1"/>
      </w:pPr>
      <w:bookmarkStart w:id="4" w:name="_Toc350950201"/>
      <w:r>
        <w:t>Criteria for VTS to interact with allied and other services</w:t>
      </w:r>
      <w:bookmarkEnd w:id="4"/>
    </w:p>
    <w:p w14:paraId="0EBC02B8" w14:textId="1F725A99" w:rsidR="00DC30BB" w:rsidRDefault="00DC30BB" w:rsidP="00DC30BB">
      <w:r>
        <w:t xml:space="preserve">Where possible, VTS’ interaction with allied or other services should be based on </w:t>
      </w:r>
      <w:r w:rsidR="00E259F1">
        <w:t xml:space="preserve">at least the </w:t>
      </w:r>
      <w:r>
        <w:t>following principles or criteria:</w:t>
      </w:r>
    </w:p>
    <w:p w14:paraId="5DC10916" w14:textId="77777777" w:rsidR="00DC30BB" w:rsidRDefault="00DC30BB" w:rsidP="00DC30BB"/>
    <w:p w14:paraId="51866C54" w14:textId="40327148" w:rsidR="00DC30BB" w:rsidRDefault="00DC30BB" w:rsidP="00DC30BB">
      <w:pPr>
        <w:pStyle w:val="ListParagraph"/>
        <w:numPr>
          <w:ilvl w:val="0"/>
          <w:numId w:val="35"/>
        </w:numPr>
      </w:pPr>
      <w:r>
        <w:t xml:space="preserve">There should be a clear need for </w:t>
      </w:r>
      <w:r w:rsidR="00C53133">
        <w:t xml:space="preserve">interaction between </w:t>
      </w:r>
      <w:r>
        <w:t xml:space="preserve">VTS </w:t>
      </w:r>
      <w:r w:rsidR="00C53133">
        <w:t>and</w:t>
      </w:r>
      <w:r>
        <w:t xml:space="preserve"> allied or other services;</w:t>
      </w:r>
    </w:p>
    <w:p w14:paraId="2CF6BC77" w14:textId="327FA857" w:rsidR="00DC30BB" w:rsidRDefault="00DC30BB" w:rsidP="00DC30BB">
      <w:pPr>
        <w:pStyle w:val="ListParagraph"/>
        <w:numPr>
          <w:ilvl w:val="0"/>
          <w:numId w:val="35"/>
        </w:numPr>
      </w:pPr>
      <w:r>
        <w:t>The interaction should not affect the integrity of the services concerned</w:t>
      </w:r>
      <w:r w:rsidRPr="00C53133">
        <w:rPr>
          <w:rStyle w:val="FootnoteReference"/>
          <w:highlight w:val="yellow"/>
        </w:rPr>
        <w:footnoteReference w:id="2"/>
      </w:r>
    </w:p>
    <w:p w14:paraId="10A8F4EE" w14:textId="626CD786" w:rsidR="00DC30BB" w:rsidRDefault="00DC30BB" w:rsidP="00DC30BB">
      <w:pPr>
        <w:pStyle w:val="ListParagraph"/>
        <w:numPr>
          <w:ilvl w:val="0"/>
          <w:numId w:val="35"/>
        </w:numPr>
      </w:pPr>
      <w:r>
        <w:t xml:space="preserve">The </w:t>
      </w:r>
      <w:r w:rsidR="00E259F1">
        <w:t>interaction</w:t>
      </w:r>
      <w:r>
        <w:t xml:space="preserve"> should be based on an arrangement that clearly states: The </w:t>
      </w:r>
      <w:r w:rsidR="00E259F1">
        <w:t xml:space="preserve">objective and </w:t>
      </w:r>
      <w:r>
        <w:t>scope of the interaction, the data and information exchanged, the purpose for (</w:t>
      </w:r>
      <w:proofErr w:type="gramStart"/>
      <w:r>
        <w:t>re)use</w:t>
      </w:r>
      <w:proofErr w:type="gramEnd"/>
      <w:r>
        <w:t xml:space="preserve"> of the data and information, and an external procedure with the operational details as in Annex </w:t>
      </w:r>
      <w:r w:rsidR="00E259F1">
        <w:t>C</w:t>
      </w:r>
      <w:r>
        <w:t>;</w:t>
      </w:r>
    </w:p>
    <w:p w14:paraId="3CC8FDD1" w14:textId="04951A4E" w:rsidR="00DC30BB" w:rsidRDefault="00DC30BB" w:rsidP="00DC30BB">
      <w:pPr>
        <w:pStyle w:val="ListParagraph"/>
        <w:numPr>
          <w:ilvl w:val="0"/>
          <w:numId w:val="35"/>
        </w:numPr>
      </w:pPr>
      <w:r>
        <w:t xml:space="preserve">The </w:t>
      </w:r>
      <w:r w:rsidR="00E259F1">
        <w:t>period</w:t>
      </w:r>
      <w:r>
        <w:t xml:space="preserve"> of the interaction (when it is commencing and finishing);</w:t>
      </w:r>
    </w:p>
    <w:p w14:paraId="67048253" w14:textId="27B7DECF" w:rsidR="00DC30BB" w:rsidRDefault="00DC30BB" w:rsidP="00E259F1">
      <w:pPr>
        <w:pStyle w:val="ListParagraph"/>
        <w:numPr>
          <w:ilvl w:val="0"/>
          <w:numId w:val="35"/>
        </w:numPr>
      </w:pPr>
      <w:r>
        <w:t>The mechanism or protocol that triggers the interaction if it is temporary. Also the same when interaction should finish</w:t>
      </w:r>
      <w:proofErr w:type="gramStart"/>
      <w:r>
        <w:t>;;</w:t>
      </w:r>
      <w:proofErr w:type="gramEnd"/>
      <w:r>
        <w:t xml:space="preserve"> and</w:t>
      </w:r>
    </w:p>
    <w:p w14:paraId="33088A23" w14:textId="77777777" w:rsidR="00DC30BB" w:rsidRDefault="00DC30BB" w:rsidP="00DC30BB">
      <w:pPr>
        <w:pStyle w:val="ListParagraph"/>
        <w:numPr>
          <w:ilvl w:val="0"/>
          <w:numId w:val="35"/>
        </w:numPr>
      </w:pPr>
      <w:r>
        <w:t>Legal, security and confidentiality considerations and constraints should be taken into account when the interaction arrangement is being established.</w:t>
      </w:r>
    </w:p>
    <w:p w14:paraId="69A82E57" w14:textId="77777777" w:rsidR="00DC30BB" w:rsidRDefault="00DC30BB" w:rsidP="00DC30BB"/>
    <w:p w14:paraId="7406A056" w14:textId="0CB209F0" w:rsidR="00DC30BB" w:rsidRDefault="00DC30BB" w:rsidP="00DC30BB">
      <w:proofErr w:type="gramStart"/>
      <w:r>
        <w:t>.A</w:t>
      </w:r>
      <w:proofErr w:type="gramEnd"/>
      <w:r>
        <w:t xml:space="preserve">  vital  part  of  any  modern  </w:t>
      </w:r>
      <w:r w:rsidR="00E259F1">
        <w:t>VTS</w:t>
      </w:r>
      <w:r>
        <w:t xml:space="preserve">  system  is  the capability to predict the future traffic image</w:t>
      </w:r>
      <w:r w:rsidR="00E259F1">
        <w:t xml:space="preserve"> in the VTS area</w:t>
      </w:r>
      <w:r>
        <w:t>. The</w:t>
      </w:r>
      <w:r w:rsidR="00E259F1">
        <w:t>se</w:t>
      </w:r>
      <w:r>
        <w:t xml:space="preserve"> VTS systems are in many cases capable of many user </w:t>
      </w:r>
      <w:proofErr w:type="gramStart"/>
      <w:r>
        <w:t>functionalities  for</w:t>
      </w:r>
      <w:proofErr w:type="gramEnd"/>
      <w:r>
        <w:t xml:space="preserve"> example:</w:t>
      </w:r>
    </w:p>
    <w:p w14:paraId="3D41F030" w14:textId="77777777" w:rsidR="00DC30BB" w:rsidRDefault="00DC30BB" w:rsidP="00DC30BB">
      <w:pPr>
        <w:pStyle w:val="ListParagraph"/>
        <w:numPr>
          <w:ilvl w:val="0"/>
          <w:numId w:val="37"/>
        </w:numPr>
      </w:pPr>
      <w:r>
        <w:t xml:space="preserve">Import of voyage information; </w:t>
      </w:r>
    </w:p>
    <w:p w14:paraId="25A83F53" w14:textId="2533FC2E" w:rsidR="00DC30BB" w:rsidRDefault="00DC30BB" w:rsidP="00DC30BB">
      <w:pPr>
        <w:pStyle w:val="ListParagraph"/>
        <w:numPr>
          <w:ilvl w:val="0"/>
          <w:numId w:val="37"/>
        </w:numPr>
      </w:pPr>
      <w:r>
        <w:t xml:space="preserve">Export of the general traffic image </w:t>
      </w:r>
      <w:r w:rsidR="00E259F1">
        <w:t>interfacing with</w:t>
      </w:r>
      <w:r>
        <w:t xml:space="preserve"> the voyage information;</w:t>
      </w:r>
    </w:p>
    <w:p w14:paraId="42921D7B" w14:textId="75514F17" w:rsidR="00DC30BB" w:rsidRDefault="00DC30BB" w:rsidP="00DC30BB">
      <w:pPr>
        <w:pStyle w:val="ListParagraph"/>
        <w:numPr>
          <w:ilvl w:val="0"/>
          <w:numId w:val="37"/>
        </w:numPr>
      </w:pPr>
      <w:r>
        <w:t xml:space="preserve">Export of the </w:t>
      </w:r>
      <w:r w:rsidR="00091D2B">
        <w:t xml:space="preserve">information of </w:t>
      </w:r>
      <w:r>
        <w:t xml:space="preserve">the vessels automatically connected to the available dangerous and polluting cargo and voyage information; </w:t>
      </w:r>
    </w:p>
    <w:p w14:paraId="7A81D8B6" w14:textId="77777777" w:rsidR="00DC30BB" w:rsidRDefault="00DC30BB" w:rsidP="00DC30BB">
      <w:pPr>
        <w:pStyle w:val="ListParagraph"/>
        <w:numPr>
          <w:ilvl w:val="0"/>
          <w:numId w:val="37"/>
        </w:numPr>
      </w:pPr>
      <w:r>
        <w:t>Capability to automatically connect vessels to the available route information;</w:t>
      </w:r>
    </w:p>
    <w:p w14:paraId="6263C6EF" w14:textId="77777777" w:rsidR="00DC30BB" w:rsidRDefault="00DC30BB" w:rsidP="00DC30BB">
      <w:pPr>
        <w:pStyle w:val="ListParagraph"/>
        <w:numPr>
          <w:ilvl w:val="0"/>
          <w:numId w:val="37"/>
        </w:numPr>
      </w:pPr>
      <w:r>
        <w:t xml:space="preserve">Providing or relaying specific </w:t>
      </w:r>
      <w:proofErr w:type="gramStart"/>
      <w:r>
        <w:t>messages  and</w:t>
      </w:r>
      <w:proofErr w:type="gramEnd"/>
    </w:p>
    <w:p w14:paraId="28D3B297" w14:textId="13D8917E" w:rsidR="00DC30BB" w:rsidRDefault="00DC30BB" w:rsidP="00DC30BB">
      <w:pPr>
        <w:pStyle w:val="ListParagraph"/>
        <w:numPr>
          <w:ilvl w:val="0"/>
          <w:numId w:val="37"/>
        </w:numPr>
      </w:pPr>
      <w:r>
        <w:t>Export of ETA</w:t>
      </w:r>
      <w:r w:rsidR="00091D2B">
        <w:t>/ATA</w:t>
      </w:r>
      <w:r>
        <w:t xml:space="preserve"> (Estimated</w:t>
      </w:r>
      <w:r w:rsidR="00091D2B">
        <w:t>/Actual</w:t>
      </w:r>
      <w:r>
        <w:t xml:space="preserve"> Time of Arrival) and ETD</w:t>
      </w:r>
      <w:r w:rsidR="00091D2B">
        <w:t>/ATD</w:t>
      </w:r>
      <w:r>
        <w:t xml:space="preserve"> (Estimated</w:t>
      </w:r>
      <w:r w:rsidR="00091D2B">
        <w:t>/Actual</w:t>
      </w:r>
      <w:r>
        <w:t xml:space="preserve"> Time of Departure) information, as indicating the time-dependent availability of resources available.  . </w:t>
      </w:r>
    </w:p>
    <w:p w14:paraId="5C7716AE" w14:textId="77777777" w:rsidR="00DC30BB" w:rsidRDefault="00DC30BB" w:rsidP="00DC30BB"/>
    <w:p w14:paraId="5FAE0A85" w14:textId="4B540BC8" w:rsidR="00DC30BB" w:rsidRDefault="00DC30BB" w:rsidP="00DC30BB">
      <w:r>
        <w:t xml:space="preserve">Such capability of VTS systems can create value to allied and other services, even to satisfy business needs from </w:t>
      </w:r>
      <w:proofErr w:type="gramStart"/>
      <w:r>
        <w:t>stakeholders which</w:t>
      </w:r>
      <w:proofErr w:type="gramEnd"/>
      <w:r>
        <w:t xml:space="preserve"> are normally not associated with the VTS services. Nevertheless, the VTS Authority may choose to respond to those business needs, as long as the </w:t>
      </w:r>
      <w:proofErr w:type="gramStart"/>
      <w:r>
        <w:t>above mentioned</w:t>
      </w:r>
      <w:proofErr w:type="gramEnd"/>
      <w:r>
        <w:t xml:space="preserve"> principles underlying the interaction, are respected.</w:t>
      </w:r>
    </w:p>
    <w:p w14:paraId="0C6087E3" w14:textId="77777777" w:rsidR="00DC30BB" w:rsidRDefault="00DC30BB" w:rsidP="007067BA">
      <w:pPr>
        <w:rPr>
          <w:lang w:eastAsia="de-DE"/>
        </w:rPr>
      </w:pPr>
    </w:p>
    <w:p w14:paraId="6E49BCB8" w14:textId="77777777" w:rsidR="00DC30BB" w:rsidRPr="003C599E" w:rsidRDefault="00DC30BB" w:rsidP="007067BA">
      <w:pPr>
        <w:rPr>
          <w:lang w:eastAsia="de-DE"/>
        </w:rPr>
      </w:pPr>
    </w:p>
    <w:p w14:paraId="3203408B" w14:textId="13217DF2" w:rsidR="00B40C1E" w:rsidRDefault="006571C7" w:rsidP="00ED3515">
      <w:pPr>
        <w:pStyle w:val="Heading1"/>
      </w:pPr>
      <w:bookmarkStart w:id="5" w:name="_Toc350950202"/>
      <w:r>
        <w:lastRenderedPageBreak/>
        <w:t xml:space="preserve">interaction with </w:t>
      </w:r>
      <w:r w:rsidR="00B40C1E">
        <w:t xml:space="preserve">Allied and other </w:t>
      </w:r>
      <w:r w:rsidR="00A437CE">
        <w:t>services</w:t>
      </w:r>
      <w:bookmarkEnd w:id="5"/>
      <w:r w:rsidR="00B40C1E">
        <w:t xml:space="preserve"> </w:t>
      </w:r>
    </w:p>
    <w:p w14:paraId="24E644FC" w14:textId="74036693" w:rsidR="0008061C" w:rsidRDefault="0008061C" w:rsidP="00B40C1E">
      <w:pPr>
        <w:rPr>
          <w:lang w:eastAsia="de-DE"/>
        </w:rPr>
      </w:pPr>
      <w:r>
        <w:rPr>
          <w:lang w:eastAsia="de-DE"/>
        </w:rPr>
        <w:t xml:space="preserve">It should be taken into account, that </w:t>
      </w:r>
      <w:r w:rsidR="00AF0279">
        <w:rPr>
          <w:lang w:eastAsia="de-DE"/>
        </w:rPr>
        <w:t xml:space="preserve">interaction between </w:t>
      </w:r>
      <w:r>
        <w:rPr>
          <w:lang w:eastAsia="de-DE"/>
        </w:rPr>
        <w:t>VTS and allied or other services – inside or outside the maritime domain – could be necessary to sustain those other services. In such a case, an arrangement between the VTS Authority and the provider(s) of those services should be in place. In some cases, when considered necessary, support from VTS may extend outside the VTS area.</w:t>
      </w:r>
      <w:r w:rsidR="009D2B4A">
        <w:rPr>
          <w:lang w:eastAsia="de-DE"/>
        </w:rPr>
        <w:t xml:space="preserve"> This could result from national, regional or international arrangements.</w:t>
      </w:r>
    </w:p>
    <w:p w14:paraId="4C3C12B0" w14:textId="77777777" w:rsidR="001F29E1" w:rsidRDefault="001F29E1" w:rsidP="00B40C1E">
      <w:pPr>
        <w:rPr>
          <w:lang w:eastAsia="de-DE"/>
        </w:rPr>
      </w:pPr>
    </w:p>
    <w:p w14:paraId="0CDE6E59" w14:textId="7254DD2E" w:rsidR="001F29E1" w:rsidRDefault="001F29E1" w:rsidP="001F29E1">
      <w:pPr>
        <w:rPr>
          <w:lang w:eastAsia="de-DE"/>
        </w:rPr>
      </w:pPr>
      <w:r>
        <w:rPr>
          <w:lang w:eastAsia="de-DE"/>
        </w:rPr>
        <w:t xml:space="preserve">Some examples of possible </w:t>
      </w:r>
      <w:r w:rsidR="00AF0279">
        <w:rPr>
          <w:lang w:eastAsia="de-DE"/>
        </w:rPr>
        <w:t xml:space="preserve">interaction between </w:t>
      </w:r>
      <w:r>
        <w:rPr>
          <w:lang w:eastAsia="de-DE"/>
        </w:rPr>
        <w:t xml:space="preserve">VTS </w:t>
      </w:r>
      <w:r w:rsidR="00AF0279">
        <w:rPr>
          <w:lang w:eastAsia="de-DE"/>
        </w:rPr>
        <w:t xml:space="preserve">and </w:t>
      </w:r>
      <w:r>
        <w:rPr>
          <w:lang w:eastAsia="de-DE"/>
        </w:rPr>
        <w:t xml:space="preserve">allied or other services are described in Annex </w:t>
      </w:r>
      <w:r w:rsidR="00091D2B">
        <w:rPr>
          <w:lang w:eastAsia="de-DE"/>
        </w:rPr>
        <w:t>B</w:t>
      </w:r>
    </w:p>
    <w:p w14:paraId="445ACC09" w14:textId="77777777" w:rsidR="00492044" w:rsidRDefault="00492044" w:rsidP="00D848E5">
      <w:pPr>
        <w:rPr>
          <w:lang w:eastAsia="de-DE"/>
        </w:rPr>
      </w:pPr>
    </w:p>
    <w:p w14:paraId="712B1EDE" w14:textId="08018DA4" w:rsidR="00733A16" w:rsidRDefault="00733A16" w:rsidP="00FA2478">
      <w:pPr>
        <w:pStyle w:val="Heading1"/>
      </w:pPr>
      <w:bookmarkStart w:id="6" w:name="_Toc350950203"/>
      <w:r>
        <w:t>Identification of possible stakeholders</w:t>
      </w:r>
      <w:bookmarkEnd w:id="6"/>
    </w:p>
    <w:p w14:paraId="5501A2DE" w14:textId="34C15388" w:rsidR="00B93F23" w:rsidRDefault="008F444D" w:rsidP="00B93F23">
      <w:pPr>
        <w:rPr>
          <w:lang w:eastAsia="de-DE"/>
        </w:rPr>
      </w:pPr>
      <w:r>
        <w:rPr>
          <w:lang w:eastAsia="de-DE"/>
        </w:rPr>
        <w:t>The core capability of VTS is to interact and respond to traffic situations developing in the VTS area. However, there are other stakeholders who may wish to interact with VTS or with whom the VTS wishes to interact. For this reason</w:t>
      </w:r>
      <w:r w:rsidR="00091D2B">
        <w:rPr>
          <w:lang w:eastAsia="de-DE"/>
        </w:rPr>
        <w:t xml:space="preserve">, in this document </w:t>
      </w:r>
      <w:r>
        <w:rPr>
          <w:lang w:eastAsia="de-DE"/>
        </w:rPr>
        <w:t>t</w:t>
      </w:r>
      <w:r w:rsidR="00B93F23">
        <w:rPr>
          <w:lang w:eastAsia="de-DE"/>
        </w:rPr>
        <w:t xml:space="preserve">hree separate types of stakeholders interacting with VTS are </w:t>
      </w:r>
      <w:r w:rsidR="00091D2B">
        <w:rPr>
          <w:lang w:eastAsia="de-DE"/>
        </w:rPr>
        <w:t>identified</w:t>
      </w:r>
      <w:r w:rsidR="00B93F23">
        <w:rPr>
          <w:lang w:eastAsia="de-DE"/>
        </w:rPr>
        <w:t>:</w:t>
      </w:r>
    </w:p>
    <w:p w14:paraId="3AD205AD" w14:textId="714DC9A1" w:rsidR="00B93F23" w:rsidRDefault="00B93F23" w:rsidP="00B93F23">
      <w:pPr>
        <w:rPr>
          <w:lang w:eastAsia="de-DE"/>
        </w:rPr>
      </w:pPr>
      <w:r w:rsidRPr="0069714C">
        <w:rPr>
          <w:u w:val="single"/>
          <w:lang w:eastAsia="de-DE"/>
        </w:rPr>
        <w:t>Shipside</w:t>
      </w:r>
      <w:r>
        <w:rPr>
          <w:lang w:eastAsia="de-DE"/>
        </w:rPr>
        <w:t>:</w:t>
      </w:r>
      <w:r>
        <w:rPr>
          <w:lang w:eastAsia="de-DE"/>
        </w:rPr>
        <w:tab/>
        <w:t>Stakeholders aboard vessels; e.g. master of the vessel</w:t>
      </w:r>
    </w:p>
    <w:p w14:paraId="35F0E2F9" w14:textId="362FE368" w:rsidR="00B93F23" w:rsidRDefault="00B93F23" w:rsidP="00B93F23">
      <w:pPr>
        <w:rPr>
          <w:lang w:eastAsia="de-DE"/>
        </w:rPr>
      </w:pPr>
      <w:proofErr w:type="spellStart"/>
      <w:r w:rsidRPr="0069714C">
        <w:rPr>
          <w:u w:val="single"/>
          <w:lang w:eastAsia="de-DE"/>
        </w:rPr>
        <w:t>Shoreside</w:t>
      </w:r>
      <w:proofErr w:type="spellEnd"/>
      <w:r w:rsidRPr="0069714C">
        <w:rPr>
          <w:u w:val="single"/>
          <w:lang w:eastAsia="de-DE"/>
        </w:rPr>
        <w:t xml:space="preserve"> 1</w:t>
      </w:r>
      <w:r>
        <w:rPr>
          <w:lang w:eastAsia="de-DE"/>
        </w:rPr>
        <w:t>:</w:t>
      </w:r>
      <w:r>
        <w:rPr>
          <w:lang w:eastAsia="de-DE"/>
        </w:rPr>
        <w:tab/>
        <w:t>Stakeholders ashore who interact directly with vessel traffic</w:t>
      </w:r>
      <w:r w:rsidR="002E09F2">
        <w:rPr>
          <w:lang w:eastAsia="de-DE"/>
        </w:rPr>
        <w:t>, e.g.</w:t>
      </w:r>
      <w:r>
        <w:rPr>
          <w:lang w:eastAsia="de-DE"/>
        </w:rPr>
        <w:t>;</w:t>
      </w:r>
    </w:p>
    <w:p w14:paraId="2FD0BCC7" w14:textId="7940ADF1" w:rsidR="00B93F23" w:rsidRDefault="00B93F23" w:rsidP="00ED3515">
      <w:pPr>
        <w:ind w:left="2160"/>
        <w:rPr>
          <w:lang w:eastAsia="de-DE"/>
        </w:rPr>
      </w:pPr>
      <w:r>
        <w:rPr>
          <w:lang w:eastAsia="de-DE"/>
        </w:rPr>
        <w:t xml:space="preserve">VTS Authorities, Port Authorities, Coastguard centres, </w:t>
      </w:r>
      <w:r w:rsidR="00C613E1">
        <w:rPr>
          <w:lang w:eastAsia="de-DE"/>
        </w:rPr>
        <w:t xml:space="preserve">Pilotage Authorities, </w:t>
      </w:r>
      <w:r>
        <w:rPr>
          <w:lang w:eastAsia="de-DE"/>
        </w:rPr>
        <w:t>Ships Reporting Systems</w:t>
      </w:r>
      <w:r w:rsidR="002E09F2">
        <w:rPr>
          <w:lang w:eastAsia="de-DE"/>
        </w:rPr>
        <w:t xml:space="preserve">, SAR, MRCC, </w:t>
      </w:r>
    </w:p>
    <w:p w14:paraId="1D4ED11E" w14:textId="33F4CD12" w:rsidR="00B93F23" w:rsidRDefault="00B93F23" w:rsidP="00B93F23">
      <w:pPr>
        <w:rPr>
          <w:lang w:eastAsia="de-DE"/>
        </w:rPr>
      </w:pPr>
      <w:proofErr w:type="spellStart"/>
      <w:r w:rsidRPr="0069714C">
        <w:rPr>
          <w:u w:val="single"/>
          <w:lang w:eastAsia="de-DE"/>
        </w:rPr>
        <w:t>Shoreside</w:t>
      </w:r>
      <w:proofErr w:type="spellEnd"/>
      <w:r w:rsidRPr="0069714C">
        <w:rPr>
          <w:u w:val="single"/>
          <w:lang w:eastAsia="de-DE"/>
        </w:rPr>
        <w:t xml:space="preserve"> 2</w:t>
      </w:r>
      <w:r>
        <w:rPr>
          <w:lang w:eastAsia="de-DE"/>
        </w:rPr>
        <w:t>:</w:t>
      </w:r>
      <w:r>
        <w:rPr>
          <w:lang w:eastAsia="de-DE"/>
        </w:rPr>
        <w:tab/>
        <w:t>Stakeholders ashore who interact indirectly with vessel traffic; parties assigned</w:t>
      </w:r>
      <w:r>
        <w:rPr>
          <w:lang w:eastAsia="de-DE"/>
        </w:rPr>
        <w:tab/>
      </w:r>
      <w:r>
        <w:rPr>
          <w:lang w:eastAsia="de-DE"/>
        </w:rPr>
        <w:tab/>
      </w:r>
      <w:r>
        <w:rPr>
          <w:lang w:eastAsia="de-DE"/>
        </w:rPr>
        <w:tab/>
        <w:t xml:space="preserve">with other public responsibilities, </w:t>
      </w:r>
      <w:r w:rsidR="002E09F2">
        <w:rPr>
          <w:lang w:eastAsia="de-DE"/>
        </w:rPr>
        <w:t>e.g.</w:t>
      </w:r>
      <w:r w:rsidR="00E9467E">
        <w:rPr>
          <w:lang w:eastAsia="de-DE"/>
        </w:rPr>
        <w:t xml:space="preserve">: </w:t>
      </w:r>
    </w:p>
    <w:p w14:paraId="45656F04" w14:textId="4BF5A5B0" w:rsidR="00B93F23" w:rsidRDefault="00891BD4" w:rsidP="003846A5">
      <w:pPr>
        <w:ind w:left="2160"/>
        <w:rPr>
          <w:lang w:eastAsia="de-DE"/>
        </w:rPr>
      </w:pPr>
      <w:r>
        <w:rPr>
          <w:lang w:eastAsia="de-DE"/>
        </w:rPr>
        <w:t xml:space="preserve">National administrations, </w:t>
      </w:r>
      <w:r w:rsidR="002E09F2">
        <w:rPr>
          <w:lang w:eastAsia="de-DE"/>
        </w:rPr>
        <w:t>C</w:t>
      </w:r>
      <w:r w:rsidR="00B93F23">
        <w:rPr>
          <w:lang w:eastAsia="de-DE"/>
        </w:rPr>
        <w:t xml:space="preserve">ustoms, </w:t>
      </w:r>
      <w:r w:rsidR="00091D2B">
        <w:rPr>
          <w:lang w:eastAsia="de-DE"/>
        </w:rPr>
        <w:t xml:space="preserve">Immigration; </w:t>
      </w:r>
      <w:r w:rsidR="00B93F23">
        <w:rPr>
          <w:lang w:eastAsia="de-DE"/>
        </w:rPr>
        <w:t xml:space="preserve">border control, Port State Control, </w:t>
      </w:r>
      <w:r w:rsidR="00DE5085">
        <w:rPr>
          <w:lang w:eastAsia="de-DE"/>
        </w:rPr>
        <w:t>Fishing Associations, S</w:t>
      </w:r>
      <w:r w:rsidR="00B93F23">
        <w:rPr>
          <w:lang w:eastAsia="de-DE"/>
        </w:rPr>
        <w:t xml:space="preserve">hipping </w:t>
      </w:r>
      <w:r w:rsidR="00DE5085">
        <w:rPr>
          <w:lang w:eastAsia="de-DE"/>
        </w:rPr>
        <w:t>I</w:t>
      </w:r>
      <w:r w:rsidR="00B93F23">
        <w:rPr>
          <w:lang w:eastAsia="de-DE"/>
        </w:rPr>
        <w:t>nspection, and parties within the private domain such as shipping owners, agents,</w:t>
      </w:r>
      <w:r w:rsidR="006F46CA">
        <w:rPr>
          <w:lang w:eastAsia="de-DE"/>
        </w:rPr>
        <w:t xml:space="preserve"> </w:t>
      </w:r>
      <w:r w:rsidR="00B93F23">
        <w:rPr>
          <w:lang w:eastAsia="de-DE"/>
        </w:rPr>
        <w:t>stevedores, terminal operators</w:t>
      </w:r>
      <w:r w:rsidR="0027278E">
        <w:rPr>
          <w:lang w:eastAsia="de-DE"/>
        </w:rPr>
        <w:t xml:space="preserve"> and other </w:t>
      </w:r>
      <w:r w:rsidR="006F46CA">
        <w:rPr>
          <w:lang w:eastAsia="de-DE"/>
        </w:rPr>
        <w:t xml:space="preserve">associated </w:t>
      </w:r>
      <w:r w:rsidR="0027278E">
        <w:rPr>
          <w:lang w:eastAsia="de-DE"/>
        </w:rPr>
        <w:t>business</w:t>
      </w:r>
      <w:r w:rsidR="002E09F2">
        <w:rPr>
          <w:lang w:eastAsia="de-DE"/>
        </w:rPr>
        <w:t>.</w:t>
      </w:r>
    </w:p>
    <w:p w14:paraId="20C661CE" w14:textId="77777777" w:rsidR="00B93F23" w:rsidRDefault="00B93F23" w:rsidP="00B93F23">
      <w:pPr>
        <w:rPr>
          <w:lang w:eastAsia="de-DE"/>
        </w:rPr>
      </w:pPr>
    </w:p>
    <w:p w14:paraId="1C87D45B" w14:textId="75B7F260" w:rsidR="00DE5085" w:rsidRDefault="00DE5085" w:rsidP="00B93F23">
      <w:pPr>
        <w:rPr>
          <w:lang w:eastAsia="de-DE"/>
        </w:rPr>
      </w:pPr>
      <w:r>
        <w:rPr>
          <w:lang w:eastAsia="de-DE"/>
        </w:rPr>
        <w:t xml:space="preserve">The distinction between </w:t>
      </w:r>
      <w:proofErr w:type="spellStart"/>
      <w:r>
        <w:rPr>
          <w:lang w:eastAsia="de-DE"/>
        </w:rPr>
        <w:t>Shoreside</w:t>
      </w:r>
      <w:proofErr w:type="spellEnd"/>
      <w:r>
        <w:rPr>
          <w:lang w:eastAsia="de-DE"/>
        </w:rPr>
        <w:t xml:space="preserve"> 1 and </w:t>
      </w:r>
      <w:proofErr w:type="spellStart"/>
      <w:r>
        <w:rPr>
          <w:lang w:eastAsia="de-DE"/>
        </w:rPr>
        <w:t>Shoreside</w:t>
      </w:r>
      <w:proofErr w:type="spellEnd"/>
      <w:r>
        <w:rPr>
          <w:lang w:eastAsia="de-DE"/>
        </w:rPr>
        <w:t xml:space="preserve"> 2 stakeholders could be helpful in the process of setting up arrangements between the VTS Authority and subsequent stakeholders. In the case that an arrangement with a </w:t>
      </w:r>
      <w:proofErr w:type="spellStart"/>
      <w:r>
        <w:rPr>
          <w:lang w:eastAsia="de-DE"/>
        </w:rPr>
        <w:t>Shoreside</w:t>
      </w:r>
      <w:proofErr w:type="spellEnd"/>
      <w:r>
        <w:rPr>
          <w:lang w:eastAsia="de-DE"/>
        </w:rPr>
        <w:t xml:space="preserve"> 1 stakeholder is set</w:t>
      </w:r>
      <w:r w:rsidR="008A1276">
        <w:rPr>
          <w:lang w:eastAsia="de-DE"/>
        </w:rPr>
        <w:t xml:space="preserve"> up</w:t>
      </w:r>
      <w:r>
        <w:rPr>
          <w:lang w:eastAsia="de-DE"/>
        </w:rPr>
        <w:t xml:space="preserve">, it may be expected that more issues and more consideration to specific details should be given in order to avoid unintended </w:t>
      </w:r>
      <w:proofErr w:type="gramStart"/>
      <w:r>
        <w:rPr>
          <w:lang w:eastAsia="de-DE"/>
        </w:rPr>
        <w:t>action which</w:t>
      </w:r>
      <w:proofErr w:type="gramEnd"/>
      <w:r>
        <w:rPr>
          <w:lang w:eastAsia="de-DE"/>
        </w:rPr>
        <w:t xml:space="preserve"> may impair the VTS services</w:t>
      </w:r>
      <w:r w:rsidR="008A1276">
        <w:rPr>
          <w:lang w:eastAsia="de-DE"/>
        </w:rPr>
        <w:t>. This may vary, depending on the country and legislation applicable.</w:t>
      </w:r>
    </w:p>
    <w:p w14:paraId="21EA5CA2" w14:textId="77777777" w:rsidR="00DE5085" w:rsidRDefault="00DE5085" w:rsidP="00B93F23">
      <w:pPr>
        <w:rPr>
          <w:lang w:eastAsia="de-DE"/>
        </w:rPr>
      </w:pPr>
    </w:p>
    <w:p w14:paraId="768FF3B1" w14:textId="29E23797" w:rsidR="00733A16" w:rsidRDefault="00B93F23" w:rsidP="00733A16">
      <w:pPr>
        <w:rPr>
          <w:lang w:eastAsia="de-DE"/>
        </w:rPr>
      </w:pPr>
      <w:r>
        <w:rPr>
          <w:lang w:eastAsia="de-DE"/>
        </w:rPr>
        <w:t xml:space="preserve">In addition to the given </w:t>
      </w:r>
      <w:r w:rsidR="00091D2B">
        <w:rPr>
          <w:lang w:eastAsia="de-DE"/>
        </w:rPr>
        <w:t>stakeholders</w:t>
      </w:r>
      <w:r>
        <w:rPr>
          <w:lang w:eastAsia="de-DE"/>
        </w:rPr>
        <w:t xml:space="preserve"> above, VTS may become involved, if not already, in the exchange of traffic related information with state, provincial or local government</w:t>
      </w:r>
      <w:r w:rsidR="00180785">
        <w:rPr>
          <w:lang w:eastAsia="de-DE"/>
        </w:rPr>
        <w:t>,</w:t>
      </w:r>
      <w:r>
        <w:rPr>
          <w:lang w:eastAsia="de-DE"/>
        </w:rPr>
        <w:t xml:space="preserve"> and associated agencies</w:t>
      </w:r>
      <w:r w:rsidR="00180785">
        <w:rPr>
          <w:lang w:eastAsia="de-DE"/>
        </w:rPr>
        <w:t xml:space="preserve"> or organizations</w:t>
      </w:r>
      <w:r>
        <w:rPr>
          <w:lang w:eastAsia="de-DE"/>
        </w:rPr>
        <w:t>, for purposes un</w:t>
      </w:r>
      <w:r w:rsidR="003A0F53">
        <w:rPr>
          <w:lang w:eastAsia="de-DE"/>
        </w:rPr>
        <w:t>familiar to the maritime domain;</w:t>
      </w:r>
      <w:r>
        <w:rPr>
          <w:lang w:eastAsia="de-DE"/>
        </w:rPr>
        <w:t xml:space="preserve"> Such as monitoring emissions from shipping, securing vital supply chains</w:t>
      </w:r>
      <w:r w:rsidR="003A0F53">
        <w:rPr>
          <w:lang w:eastAsia="de-DE"/>
        </w:rPr>
        <w:t xml:space="preserve"> for society and assess the </w:t>
      </w:r>
      <w:r w:rsidR="0046677C">
        <w:rPr>
          <w:lang w:eastAsia="de-DE"/>
        </w:rPr>
        <w:t xml:space="preserve">risks associated with maritime transport of dangerous </w:t>
      </w:r>
      <w:r w:rsidR="00ED3515">
        <w:rPr>
          <w:lang w:eastAsia="de-DE"/>
        </w:rPr>
        <w:t xml:space="preserve">or polluting </w:t>
      </w:r>
      <w:r w:rsidR="0046677C">
        <w:rPr>
          <w:lang w:eastAsia="de-DE"/>
        </w:rPr>
        <w:t xml:space="preserve">cargo close to coastal </w:t>
      </w:r>
      <w:r w:rsidR="006F46CA">
        <w:rPr>
          <w:lang w:eastAsia="de-DE"/>
        </w:rPr>
        <w:t xml:space="preserve">or port </w:t>
      </w:r>
      <w:r w:rsidR="0046677C">
        <w:rPr>
          <w:lang w:eastAsia="de-DE"/>
        </w:rPr>
        <w:t>communities.</w:t>
      </w:r>
    </w:p>
    <w:p w14:paraId="1AD905EA" w14:textId="11A615D8" w:rsidR="00F84E3C" w:rsidRDefault="00F84E3C" w:rsidP="00FA2478">
      <w:pPr>
        <w:pStyle w:val="Heading1"/>
      </w:pPr>
      <w:bookmarkStart w:id="7" w:name="_Toc350950204"/>
      <w:proofErr w:type="gramStart"/>
      <w:r>
        <w:t>Legal</w:t>
      </w:r>
      <w:r w:rsidR="00180785">
        <w:t xml:space="preserve"> </w:t>
      </w:r>
      <w:r>
        <w:t xml:space="preserve"> aspects</w:t>
      </w:r>
      <w:proofErr w:type="gramEnd"/>
      <w:r>
        <w:t xml:space="preserve"> and constraints</w:t>
      </w:r>
      <w:bookmarkEnd w:id="7"/>
    </w:p>
    <w:p w14:paraId="5A6CE12C" w14:textId="75223D29" w:rsidR="00ED51A3" w:rsidRDefault="00ED51A3" w:rsidP="0089770D">
      <w:pPr>
        <w:rPr>
          <w:lang w:eastAsia="de-DE"/>
        </w:rPr>
      </w:pPr>
      <w:r>
        <w:rPr>
          <w:lang w:eastAsia="de-DE"/>
        </w:rPr>
        <w:t>I</w:t>
      </w:r>
      <w:r w:rsidR="0088163C">
        <w:rPr>
          <w:lang w:eastAsia="de-DE"/>
        </w:rPr>
        <w:t>ALA</w:t>
      </w:r>
      <w:r>
        <w:rPr>
          <w:lang w:eastAsia="de-DE"/>
        </w:rPr>
        <w:t xml:space="preserve"> Guideline 1086 on the global sharing of maritime data &amp; information</w:t>
      </w:r>
      <w:r w:rsidR="0088163C">
        <w:rPr>
          <w:lang w:eastAsia="de-DE"/>
        </w:rPr>
        <w:t xml:space="preserve"> (June 2012) already provides valuable guidance on the legal aspects. The following is intended to supplement that Guideline.</w:t>
      </w:r>
    </w:p>
    <w:p w14:paraId="45DE1D98" w14:textId="77777777" w:rsidR="0088163C" w:rsidRDefault="0088163C" w:rsidP="0089770D">
      <w:pPr>
        <w:rPr>
          <w:lang w:eastAsia="de-DE"/>
        </w:rPr>
      </w:pPr>
    </w:p>
    <w:p w14:paraId="5B990760" w14:textId="667B6FD9" w:rsidR="00ED3515" w:rsidRDefault="00ED3515" w:rsidP="00ED3515">
      <w:pPr>
        <w:rPr>
          <w:lang w:eastAsia="de-DE"/>
        </w:rPr>
      </w:pPr>
      <w:r>
        <w:rPr>
          <w:lang w:eastAsia="de-DE"/>
        </w:rPr>
        <w:t xml:space="preserve">There are a range of potential legal aspects and constraints that could affect the merit of and ability to use VTS information for allied and other purposes. The nature of these will vary between different countries.  Factors that </w:t>
      </w:r>
      <w:r w:rsidR="00180785">
        <w:rPr>
          <w:lang w:eastAsia="de-DE"/>
        </w:rPr>
        <w:t xml:space="preserve">may influence the interaction </w:t>
      </w:r>
      <w:r>
        <w:rPr>
          <w:lang w:eastAsia="de-DE"/>
        </w:rPr>
        <w:t>include</w:t>
      </w:r>
      <w:r w:rsidR="006F46CA">
        <w:rPr>
          <w:lang w:eastAsia="de-DE"/>
        </w:rPr>
        <w:t xml:space="preserve"> but are not limited to</w:t>
      </w:r>
      <w:r>
        <w:rPr>
          <w:lang w:eastAsia="de-DE"/>
        </w:rPr>
        <w:t>:</w:t>
      </w:r>
    </w:p>
    <w:p w14:paraId="18BCD581" w14:textId="77E965D4" w:rsidR="00ED3515" w:rsidRDefault="006F46CA" w:rsidP="001C752C">
      <w:pPr>
        <w:pStyle w:val="ListParagraph"/>
        <w:numPr>
          <w:ilvl w:val="0"/>
          <w:numId w:val="38"/>
        </w:numPr>
        <w:rPr>
          <w:lang w:eastAsia="de-DE"/>
        </w:rPr>
      </w:pPr>
      <w:r>
        <w:rPr>
          <w:lang w:eastAsia="de-DE"/>
        </w:rPr>
        <w:t xml:space="preserve">Type of </w:t>
      </w:r>
      <w:r w:rsidR="00ED3515">
        <w:rPr>
          <w:lang w:eastAsia="de-DE"/>
        </w:rPr>
        <w:t>Government</w:t>
      </w:r>
      <w:r>
        <w:rPr>
          <w:lang w:eastAsia="de-DE"/>
        </w:rPr>
        <w:t>al institutions</w:t>
      </w:r>
      <w:r w:rsidR="00ED3515">
        <w:rPr>
          <w:lang w:eastAsia="de-DE"/>
        </w:rPr>
        <w:t>;</w:t>
      </w:r>
    </w:p>
    <w:p w14:paraId="1F57715C" w14:textId="4FF474A5" w:rsidR="00ED3515" w:rsidRDefault="006F46CA" w:rsidP="001C752C">
      <w:pPr>
        <w:pStyle w:val="ListParagraph"/>
        <w:numPr>
          <w:ilvl w:val="0"/>
          <w:numId w:val="38"/>
        </w:numPr>
        <w:rPr>
          <w:lang w:eastAsia="de-DE"/>
        </w:rPr>
      </w:pPr>
      <w:r>
        <w:rPr>
          <w:lang w:eastAsia="de-DE"/>
        </w:rPr>
        <w:t>T</w:t>
      </w:r>
      <w:r w:rsidR="00ED3515">
        <w:rPr>
          <w:lang w:eastAsia="de-DE"/>
        </w:rPr>
        <w:t>ypes of legal systems;</w:t>
      </w:r>
    </w:p>
    <w:p w14:paraId="78A49270" w14:textId="7B024251" w:rsidR="00ED3515" w:rsidRDefault="006F46CA" w:rsidP="001C752C">
      <w:pPr>
        <w:pStyle w:val="ListParagraph"/>
        <w:numPr>
          <w:ilvl w:val="0"/>
          <w:numId w:val="38"/>
        </w:numPr>
        <w:rPr>
          <w:lang w:eastAsia="de-DE"/>
        </w:rPr>
      </w:pPr>
      <w:r>
        <w:rPr>
          <w:lang w:eastAsia="de-DE"/>
        </w:rPr>
        <w:t>S</w:t>
      </w:r>
      <w:r w:rsidR="00ED3515">
        <w:rPr>
          <w:lang w:eastAsia="de-DE"/>
        </w:rPr>
        <w:t xml:space="preserve">pecific national or provincial legislation on information access and </w:t>
      </w:r>
      <w:r>
        <w:rPr>
          <w:lang w:eastAsia="de-DE"/>
        </w:rPr>
        <w:t xml:space="preserve">protection of private </w:t>
      </w:r>
      <w:r w:rsidR="00180785">
        <w:rPr>
          <w:lang w:eastAsia="de-DE"/>
        </w:rPr>
        <w:t xml:space="preserve">and confidential </w:t>
      </w:r>
      <w:r>
        <w:rPr>
          <w:lang w:eastAsia="de-DE"/>
        </w:rPr>
        <w:t>information</w:t>
      </w:r>
      <w:r w:rsidR="00ED3515">
        <w:rPr>
          <w:lang w:eastAsia="de-DE"/>
        </w:rPr>
        <w:t>;</w:t>
      </w:r>
    </w:p>
    <w:p w14:paraId="5C92BF7B" w14:textId="2D34B670" w:rsidR="00ED3515" w:rsidRDefault="006F46CA" w:rsidP="001C752C">
      <w:pPr>
        <w:pStyle w:val="ListParagraph"/>
        <w:numPr>
          <w:ilvl w:val="0"/>
          <w:numId w:val="38"/>
        </w:numPr>
        <w:rPr>
          <w:lang w:eastAsia="de-DE"/>
        </w:rPr>
      </w:pPr>
      <w:r>
        <w:rPr>
          <w:lang w:eastAsia="de-DE"/>
        </w:rPr>
        <w:lastRenderedPageBreak/>
        <w:t>I</w:t>
      </w:r>
      <w:r w:rsidR="00ED3515">
        <w:rPr>
          <w:lang w:eastAsia="de-DE"/>
        </w:rPr>
        <w:t>nter-agency arrangements;</w:t>
      </w:r>
    </w:p>
    <w:p w14:paraId="19E4F4EF" w14:textId="287EC96D" w:rsidR="006F46CA" w:rsidRDefault="00DE5085" w:rsidP="001C752C">
      <w:pPr>
        <w:pStyle w:val="ListParagraph"/>
        <w:numPr>
          <w:ilvl w:val="0"/>
          <w:numId w:val="38"/>
        </w:numPr>
        <w:rPr>
          <w:lang w:eastAsia="de-DE"/>
        </w:rPr>
      </w:pPr>
      <w:r>
        <w:rPr>
          <w:lang w:eastAsia="de-DE"/>
        </w:rPr>
        <w:t>Business</w:t>
      </w:r>
      <w:r w:rsidR="006F46CA">
        <w:rPr>
          <w:lang w:eastAsia="de-DE"/>
        </w:rPr>
        <w:t xml:space="preserve"> interests associated with sharing information and data;</w:t>
      </w:r>
    </w:p>
    <w:p w14:paraId="04C8C800" w14:textId="5A47AFAB" w:rsidR="00ED3515" w:rsidRDefault="006F46CA" w:rsidP="001C752C">
      <w:pPr>
        <w:pStyle w:val="ListParagraph"/>
        <w:numPr>
          <w:ilvl w:val="0"/>
          <w:numId w:val="38"/>
        </w:numPr>
        <w:rPr>
          <w:lang w:eastAsia="de-DE"/>
        </w:rPr>
      </w:pPr>
      <w:r>
        <w:rPr>
          <w:lang w:eastAsia="de-DE"/>
        </w:rPr>
        <w:t>G</w:t>
      </w:r>
      <w:r w:rsidR="00ED3515">
        <w:rPr>
          <w:lang w:eastAsia="de-DE"/>
        </w:rPr>
        <w:t>overnment policies; and</w:t>
      </w:r>
    </w:p>
    <w:p w14:paraId="25AD5436" w14:textId="43CB9DB4" w:rsidR="00ED3515" w:rsidRDefault="0087141C" w:rsidP="001C752C">
      <w:pPr>
        <w:pStyle w:val="ListParagraph"/>
        <w:numPr>
          <w:ilvl w:val="0"/>
          <w:numId w:val="38"/>
        </w:numPr>
        <w:rPr>
          <w:lang w:eastAsia="de-DE"/>
        </w:rPr>
      </w:pPr>
      <w:r>
        <w:rPr>
          <w:lang w:eastAsia="de-DE"/>
        </w:rPr>
        <w:t>P</w:t>
      </w:r>
      <w:r w:rsidR="00ED3515">
        <w:rPr>
          <w:lang w:eastAsia="de-DE"/>
        </w:rPr>
        <w:t>ossible involvement of private business entities as collectors or potential recipients of VTS information.</w:t>
      </w:r>
    </w:p>
    <w:p w14:paraId="0584558A" w14:textId="77777777" w:rsidR="00ED3515" w:rsidRDefault="00ED3515" w:rsidP="00ED3515">
      <w:pPr>
        <w:rPr>
          <w:lang w:eastAsia="de-DE"/>
        </w:rPr>
      </w:pPr>
    </w:p>
    <w:p w14:paraId="6C452099" w14:textId="77777777" w:rsidR="00C53133" w:rsidRDefault="003443BF" w:rsidP="00C53133">
      <w:pPr>
        <w:pStyle w:val="BodyText"/>
        <w:rPr>
          <w:b/>
        </w:rPr>
      </w:pPr>
      <w:r>
        <w:rPr>
          <w:lang w:eastAsia="de-DE"/>
        </w:rPr>
        <w:t>Fur</w:t>
      </w:r>
      <w:r w:rsidR="00DC30BB">
        <w:rPr>
          <w:lang w:eastAsia="de-DE"/>
        </w:rPr>
        <w:t>th</w:t>
      </w:r>
      <w:r>
        <w:rPr>
          <w:lang w:eastAsia="de-DE"/>
        </w:rPr>
        <w:t xml:space="preserve">er considerations in this respect are provided in Annex </w:t>
      </w:r>
      <w:r w:rsidR="00AF0279">
        <w:rPr>
          <w:lang w:eastAsia="de-DE"/>
        </w:rPr>
        <w:t>D</w:t>
      </w:r>
      <w:r w:rsidR="00C53133">
        <w:rPr>
          <w:lang w:eastAsia="de-DE"/>
        </w:rPr>
        <w:t>.</w:t>
      </w:r>
      <w:r w:rsidR="00C53133" w:rsidRPr="00C53133">
        <w:rPr>
          <w:b/>
        </w:rPr>
        <w:t xml:space="preserve"> </w:t>
      </w:r>
    </w:p>
    <w:p w14:paraId="353E215C" w14:textId="392D6D2A" w:rsidR="00C53133" w:rsidRDefault="00C53133">
      <w:pPr>
        <w:rPr>
          <w:rFonts w:eastAsia="Calibri" w:cs="Calibri"/>
          <w:b/>
          <w:lang w:eastAsia="en-GB"/>
        </w:rPr>
      </w:pPr>
    </w:p>
    <w:p w14:paraId="7F84D71D" w14:textId="33008013" w:rsidR="00C53133" w:rsidRPr="00C53133" w:rsidRDefault="00C53133" w:rsidP="003B46B3">
      <w:pPr>
        <w:pStyle w:val="Heading1"/>
      </w:pPr>
      <w:bookmarkStart w:id="8" w:name="_Toc350950205"/>
      <w:r w:rsidRPr="00C53133">
        <w:t>References</w:t>
      </w:r>
      <w:bookmarkEnd w:id="8"/>
    </w:p>
    <w:p w14:paraId="263D6414" w14:textId="77777777" w:rsidR="00C53133" w:rsidRDefault="00C53133" w:rsidP="00C53133">
      <w:pPr>
        <w:rPr>
          <w:lang w:eastAsia="de-DE"/>
        </w:rPr>
      </w:pPr>
      <w:r>
        <w:rPr>
          <w:lang w:eastAsia="de-DE"/>
        </w:rPr>
        <w:t>SOLAS Regulation V-12 Vessel Traffic Services</w:t>
      </w:r>
    </w:p>
    <w:p w14:paraId="1C35265D" w14:textId="77777777" w:rsidR="00C53133" w:rsidRDefault="00C53133" w:rsidP="00C53133">
      <w:pPr>
        <w:rPr>
          <w:lang w:eastAsia="de-DE"/>
        </w:rPr>
      </w:pPr>
      <w:r>
        <w:rPr>
          <w:lang w:eastAsia="de-DE"/>
        </w:rPr>
        <w:t xml:space="preserve">IMO Resolution </w:t>
      </w:r>
      <w:proofErr w:type="gramStart"/>
      <w:r>
        <w:rPr>
          <w:lang w:eastAsia="de-DE"/>
        </w:rPr>
        <w:t>A.857(</w:t>
      </w:r>
      <w:proofErr w:type="gramEnd"/>
      <w:r>
        <w:rPr>
          <w:lang w:eastAsia="de-DE"/>
        </w:rPr>
        <w:t xml:space="preserve">20) Guidelines for Vessel Traffic Services </w:t>
      </w:r>
    </w:p>
    <w:p w14:paraId="3E0D821F" w14:textId="77777777" w:rsidR="00C53133" w:rsidRDefault="00C53133" w:rsidP="00C53133">
      <w:pPr>
        <w:rPr>
          <w:lang w:eastAsia="de-DE"/>
        </w:rPr>
      </w:pPr>
      <w:r>
        <w:rPr>
          <w:lang w:eastAsia="de-DE"/>
        </w:rPr>
        <w:t>IALA Recommendation V-127 on Operational Procedures for Vessel Traffic Services</w:t>
      </w:r>
    </w:p>
    <w:p w14:paraId="2745ABEA" w14:textId="77777777" w:rsidR="00C53133" w:rsidRPr="000C5B85" w:rsidRDefault="00C53133" w:rsidP="00C53133">
      <w:pPr>
        <w:rPr>
          <w:noProof/>
        </w:rPr>
      </w:pPr>
      <w:r>
        <w:rPr>
          <w:lang w:eastAsia="de-DE"/>
        </w:rPr>
        <w:t xml:space="preserve">IALA Recommendation V-128 on </w:t>
      </w:r>
      <w:r>
        <w:rPr>
          <w:noProof/>
        </w:rPr>
        <w:t xml:space="preserve">Operational and </w:t>
      </w:r>
      <w:r w:rsidRPr="000C5B85">
        <w:rPr>
          <w:noProof/>
        </w:rPr>
        <w:t>Technical Performance Requirements for VTS Equipment</w:t>
      </w:r>
    </w:p>
    <w:p w14:paraId="36E102E1" w14:textId="77777777" w:rsidR="00C53133" w:rsidRDefault="00C53133" w:rsidP="00C53133">
      <w:pPr>
        <w:rPr>
          <w:lang w:eastAsia="de-DE"/>
        </w:rPr>
      </w:pPr>
      <w:r>
        <w:rPr>
          <w:lang w:eastAsia="de-DE"/>
        </w:rPr>
        <w:t>IALA Guideline 1086 (2012); the global sharing of maritime data &amp; information</w:t>
      </w:r>
    </w:p>
    <w:p w14:paraId="71384787" w14:textId="77777777" w:rsidR="00C53133" w:rsidRDefault="00C53133" w:rsidP="00C53133">
      <w:pPr>
        <w:rPr>
          <w:lang w:eastAsia="de-DE"/>
        </w:rPr>
      </w:pPr>
      <w:r>
        <w:rPr>
          <w:lang w:eastAsia="de-DE"/>
        </w:rPr>
        <w:t>IALA VTS Manual (2012)</w:t>
      </w:r>
    </w:p>
    <w:p w14:paraId="171D056D" w14:textId="77777777" w:rsidR="00C53133" w:rsidRPr="00FE18BD" w:rsidRDefault="00C53133" w:rsidP="00C53133">
      <w:pPr>
        <w:rPr>
          <w:lang w:eastAsia="de-DE"/>
        </w:rPr>
      </w:pPr>
    </w:p>
    <w:p w14:paraId="5754FDD3" w14:textId="4633E621" w:rsidR="003443BF" w:rsidRDefault="003443BF" w:rsidP="00ED3515">
      <w:pPr>
        <w:rPr>
          <w:lang w:eastAsia="de-DE"/>
        </w:rPr>
      </w:pPr>
    </w:p>
    <w:p w14:paraId="6BA8CFAC" w14:textId="77777777" w:rsidR="00C53133" w:rsidRDefault="00C53133" w:rsidP="00ED3515">
      <w:pPr>
        <w:rPr>
          <w:lang w:eastAsia="de-DE"/>
        </w:rPr>
      </w:pPr>
    </w:p>
    <w:p w14:paraId="40D25245" w14:textId="14901678" w:rsidR="00ED3515" w:rsidRDefault="00ED3515" w:rsidP="00ED3515">
      <w:pPr>
        <w:rPr>
          <w:lang w:eastAsia="de-DE"/>
        </w:rPr>
      </w:pPr>
    </w:p>
    <w:p w14:paraId="5FAAF150" w14:textId="77777777" w:rsidR="00ED3515" w:rsidRDefault="00ED3515" w:rsidP="00ED3515">
      <w:pPr>
        <w:rPr>
          <w:lang w:eastAsia="de-DE"/>
        </w:rPr>
      </w:pPr>
    </w:p>
    <w:p w14:paraId="3D6925E8" w14:textId="41A059AE" w:rsidR="00DC30BB" w:rsidRDefault="00DC30BB">
      <w:pPr>
        <w:rPr>
          <w:lang w:eastAsia="de-DE"/>
        </w:rPr>
      </w:pPr>
    </w:p>
    <w:p w14:paraId="2FED036F" w14:textId="77777777" w:rsidR="003B46B3" w:rsidRDefault="003B46B3">
      <w:pPr>
        <w:rPr>
          <w:rFonts w:eastAsia="Calibri" w:cs="Calibri"/>
          <w:b/>
          <w:caps/>
          <w:snapToGrid w:val="0"/>
          <w:kern w:val="28"/>
          <w:lang w:eastAsia="de-DE"/>
        </w:rPr>
      </w:pPr>
      <w:r>
        <w:br w:type="page"/>
      </w:r>
    </w:p>
    <w:p w14:paraId="198C20A8" w14:textId="7705ADE4" w:rsidR="00DC30BB" w:rsidRDefault="00B67199" w:rsidP="00AE42AF">
      <w:pPr>
        <w:pStyle w:val="Annex"/>
      </w:pPr>
      <w:bookmarkStart w:id="9" w:name="_Toc350950206"/>
      <w:r>
        <w:lastRenderedPageBreak/>
        <w:t>Examples of allied and other services</w:t>
      </w:r>
      <w:bookmarkEnd w:id="9"/>
    </w:p>
    <w:p w14:paraId="06AE8E9F" w14:textId="77777777" w:rsidR="003B46B3" w:rsidRPr="003B46B3" w:rsidRDefault="003B46B3" w:rsidP="003B46B3">
      <w:pPr>
        <w:rPr>
          <w:lang w:eastAsia="de-DE"/>
        </w:rPr>
      </w:pPr>
    </w:p>
    <w:tbl>
      <w:tblPr>
        <w:tblStyle w:val="Tabelraster1"/>
        <w:tblW w:w="0" w:type="auto"/>
        <w:jc w:val="center"/>
        <w:tblInd w:w="940" w:type="dxa"/>
        <w:tblLook w:val="04A0" w:firstRow="1" w:lastRow="0" w:firstColumn="1" w:lastColumn="0" w:noHBand="0" w:noVBand="1"/>
      </w:tblPr>
      <w:tblGrid>
        <w:gridCol w:w="2429"/>
        <w:gridCol w:w="5386"/>
      </w:tblGrid>
      <w:tr w:rsidR="00EA4DD7" w:rsidRPr="00EA4DD7" w14:paraId="4951B1B1" w14:textId="77777777" w:rsidTr="003B46B3">
        <w:trPr>
          <w:jc w:val="center"/>
        </w:trPr>
        <w:tc>
          <w:tcPr>
            <w:tcW w:w="2429" w:type="dxa"/>
            <w:vMerge w:val="restart"/>
            <w:vAlign w:val="center"/>
          </w:tcPr>
          <w:p w14:paraId="7789F7DC" w14:textId="77777777" w:rsidR="00EA4DD7" w:rsidRPr="008A1276" w:rsidRDefault="00EA4DD7" w:rsidP="00EA4DD7">
            <w:pPr>
              <w:spacing w:after="120"/>
              <w:jc w:val="center"/>
              <w:rPr>
                <w:rFonts w:eastAsia="Times New Roman" w:cs="Times New Roman"/>
                <w:b/>
                <w:lang w:eastAsia="sv-SE"/>
              </w:rPr>
            </w:pPr>
            <w:r w:rsidRPr="008A1276">
              <w:rPr>
                <w:rFonts w:eastAsia="Times New Roman" w:cs="Times New Roman"/>
                <w:b/>
                <w:lang w:eastAsia="sv-SE"/>
              </w:rPr>
              <w:t>Port Authority&amp; SAR</w:t>
            </w:r>
          </w:p>
        </w:tc>
        <w:tc>
          <w:tcPr>
            <w:tcW w:w="5386" w:type="dxa"/>
          </w:tcPr>
          <w:p w14:paraId="02F698D4" w14:textId="77777777" w:rsidR="00EA4DD7" w:rsidRPr="008A1276" w:rsidRDefault="00EA4DD7" w:rsidP="00EA4DD7">
            <w:pPr>
              <w:spacing w:after="120"/>
              <w:jc w:val="both"/>
              <w:rPr>
                <w:rFonts w:eastAsia="Times New Roman" w:cs="Times New Roman"/>
                <w:lang w:eastAsia="sv-SE"/>
              </w:rPr>
            </w:pPr>
            <w:r w:rsidRPr="008A1276">
              <w:rPr>
                <w:rFonts w:eastAsia="Times New Roman" w:cs="Times New Roman"/>
                <w:lang w:eastAsia="sv-SE"/>
              </w:rPr>
              <w:t>Port Administration/Harbour Master/Duty Port Controller</w:t>
            </w:r>
          </w:p>
        </w:tc>
      </w:tr>
      <w:tr w:rsidR="00EA4DD7" w:rsidRPr="00EA4DD7" w14:paraId="2EB9999B" w14:textId="77777777" w:rsidTr="003B46B3">
        <w:trPr>
          <w:jc w:val="center"/>
        </w:trPr>
        <w:tc>
          <w:tcPr>
            <w:tcW w:w="2429" w:type="dxa"/>
            <w:vMerge/>
          </w:tcPr>
          <w:p w14:paraId="5E1AA160" w14:textId="77777777" w:rsidR="00EA4DD7" w:rsidRPr="008A1276" w:rsidRDefault="00EA4DD7" w:rsidP="00EA4DD7">
            <w:pPr>
              <w:spacing w:after="120"/>
              <w:jc w:val="center"/>
              <w:rPr>
                <w:rFonts w:eastAsia="Times New Roman" w:cs="Times New Roman"/>
                <w:b/>
                <w:lang w:eastAsia="sv-SE"/>
              </w:rPr>
            </w:pPr>
          </w:p>
        </w:tc>
        <w:tc>
          <w:tcPr>
            <w:tcW w:w="5386" w:type="dxa"/>
          </w:tcPr>
          <w:p w14:paraId="3EADDB0F" w14:textId="77777777" w:rsidR="00EA4DD7" w:rsidRPr="008A1276" w:rsidRDefault="00EA4DD7" w:rsidP="00EA4DD7">
            <w:pPr>
              <w:spacing w:after="120"/>
              <w:jc w:val="both"/>
              <w:rPr>
                <w:rFonts w:eastAsia="Times New Roman" w:cs="Times New Roman"/>
                <w:lang w:eastAsia="sv-SE"/>
              </w:rPr>
            </w:pPr>
            <w:r w:rsidRPr="008A1276">
              <w:rPr>
                <w:rFonts w:eastAsia="Times New Roman" w:cs="Times New Roman"/>
                <w:lang w:eastAsia="sv-SE"/>
              </w:rPr>
              <w:t>MRCC</w:t>
            </w:r>
          </w:p>
        </w:tc>
      </w:tr>
      <w:tr w:rsidR="00EA4DD7" w:rsidRPr="00EA4DD7" w14:paraId="71D7ED4D" w14:textId="77777777" w:rsidTr="003B46B3">
        <w:trPr>
          <w:jc w:val="center"/>
        </w:trPr>
        <w:tc>
          <w:tcPr>
            <w:tcW w:w="2429" w:type="dxa"/>
            <w:vMerge/>
          </w:tcPr>
          <w:p w14:paraId="214689E8" w14:textId="77777777" w:rsidR="00EA4DD7" w:rsidRPr="008A1276" w:rsidRDefault="00EA4DD7" w:rsidP="00EA4DD7">
            <w:pPr>
              <w:spacing w:after="120"/>
              <w:jc w:val="center"/>
              <w:rPr>
                <w:rFonts w:eastAsia="Times New Roman" w:cs="Times New Roman"/>
                <w:b/>
                <w:lang w:eastAsia="sv-SE"/>
              </w:rPr>
            </w:pPr>
          </w:p>
        </w:tc>
        <w:tc>
          <w:tcPr>
            <w:tcW w:w="5386" w:type="dxa"/>
          </w:tcPr>
          <w:p w14:paraId="2A253E68" w14:textId="77777777" w:rsidR="00EA4DD7" w:rsidRPr="008A1276" w:rsidRDefault="00EA4DD7" w:rsidP="00EA4DD7">
            <w:pPr>
              <w:spacing w:after="120"/>
              <w:jc w:val="both"/>
              <w:rPr>
                <w:rFonts w:eastAsia="Times New Roman" w:cs="Times New Roman"/>
                <w:lang w:eastAsia="sv-SE"/>
              </w:rPr>
            </w:pPr>
            <w:r w:rsidRPr="008A1276">
              <w:rPr>
                <w:rFonts w:eastAsia="Times New Roman" w:cs="Times New Roman"/>
                <w:lang w:eastAsia="sv-SE"/>
              </w:rPr>
              <w:t>Port State Control (PSC)</w:t>
            </w:r>
          </w:p>
        </w:tc>
      </w:tr>
      <w:tr w:rsidR="00EA4DD7" w:rsidRPr="00EA4DD7" w14:paraId="3F425912" w14:textId="77777777" w:rsidTr="003B46B3">
        <w:trPr>
          <w:jc w:val="center"/>
        </w:trPr>
        <w:tc>
          <w:tcPr>
            <w:tcW w:w="2429" w:type="dxa"/>
            <w:vMerge/>
          </w:tcPr>
          <w:p w14:paraId="03B794CB" w14:textId="77777777" w:rsidR="00EA4DD7" w:rsidRPr="008A1276" w:rsidRDefault="00EA4DD7" w:rsidP="00EA4DD7">
            <w:pPr>
              <w:spacing w:after="120"/>
              <w:jc w:val="center"/>
              <w:rPr>
                <w:rFonts w:eastAsia="Times New Roman" w:cs="Times New Roman"/>
                <w:b/>
                <w:lang w:eastAsia="sv-SE"/>
              </w:rPr>
            </w:pPr>
          </w:p>
        </w:tc>
        <w:tc>
          <w:tcPr>
            <w:tcW w:w="5386" w:type="dxa"/>
          </w:tcPr>
          <w:p w14:paraId="34D3DFED" w14:textId="77777777" w:rsidR="00EA4DD7" w:rsidRPr="008A1276" w:rsidRDefault="00EA4DD7" w:rsidP="00EA4DD7">
            <w:pPr>
              <w:spacing w:after="120"/>
              <w:jc w:val="both"/>
              <w:rPr>
                <w:rFonts w:eastAsia="Times New Roman" w:cs="Times New Roman"/>
                <w:lang w:eastAsia="sv-SE"/>
              </w:rPr>
            </w:pPr>
            <w:r w:rsidRPr="008A1276">
              <w:rPr>
                <w:rFonts w:eastAsia="Times New Roman" w:cs="Times New Roman"/>
                <w:lang w:eastAsia="sv-SE"/>
              </w:rPr>
              <w:t>Pollution Control (MARPOL)</w:t>
            </w:r>
          </w:p>
        </w:tc>
      </w:tr>
      <w:tr w:rsidR="00EA4DD7" w:rsidRPr="00EA4DD7" w14:paraId="39B7BAFF" w14:textId="77777777" w:rsidTr="003B46B3">
        <w:trPr>
          <w:jc w:val="center"/>
        </w:trPr>
        <w:tc>
          <w:tcPr>
            <w:tcW w:w="2429" w:type="dxa"/>
            <w:vMerge w:val="restart"/>
            <w:vAlign w:val="center"/>
          </w:tcPr>
          <w:p w14:paraId="6F5FD670" w14:textId="77777777" w:rsidR="00EA4DD7" w:rsidRPr="008A1276" w:rsidRDefault="00EA4DD7" w:rsidP="00EA4DD7">
            <w:pPr>
              <w:spacing w:after="120"/>
              <w:jc w:val="center"/>
              <w:rPr>
                <w:rFonts w:eastAsia="Times New Roman" w:cs="Times New Roman"/>
                <w:b/>
                <w:lang w:eastAsia="sv-SE"/>
              </w:rPr>
            </w:pPr>
            <w:proofErr w:type="gramStart"/>
            <w:r w:rsidRPr="008A1276">
              <w:rPr>
                <w:rFonts w:eastAsia="Times New Roman" w:cs="Times New Roman"/>
                <w:b/>
                <w:lang w:eastAsia="sv-SE"/>
              </w:rPr>
              <w:t>international</w:t>
            </w:r>
            <w:proofErr w:type="gramEnd"/>
          </w:p>
        </w:tc>
        <w:tc>
          <w:tcPr>
            <w:tcW w:w="5386" w:type="dxa"/>
          </w:tcPr>
          <w:p w14:paraId="4AB26ACB" w14:textId="77777777" w:rsidR="00EA4DD7" w:rsidRPr="008A1276" w:rsidRDefault="00EA4DD7" w:rsidP="00EA4DD7">
            <w:pPr>
              <w:spacing w:after="120"/>
              <w:jc w:val="both"/>
              <w:rPr>
                <w:rFonts w:eastAsia="Times New Roman" w:cs="Times New Roman"/>
                <w:lang w:eastAsia="sv-SE"/>
              </w:rPr>
            </w:pPr>
            <w:r w:rsidRPr="008A1276">
              <w:rPr>
                <w:rFonts w:eastAsia="Times New Roman" w:cs="Times New Roman"/>
                <w:lang w:eastAsia="sv-SE"/>
              </w:rPr>
              <w:t xml:space="preserve">Relevant International Organisations or Authorities (i.e. EMSA through </w:t>
            </w:r>
            <w:proofErr w:type="spellStart"/>
            <w:r w:rsidRPr="008A1276">
              <w:rPr>
                <w:rFonts w:eastAsia="Times New Roman" w:cs="Times New Roman"/>
                <w:lang w:eastAsia="sv-SE"/>
              </w:rPr>
              <w:t>SafeSeaNet</w:t>
            </w:r>
            <w:proofErr w:type="spellEnd"/>
            <w:r w:rsidRPr="008A1276">
              <w:rPr>
                <w:rFonts w:eastAsia="Times New Roman" w:cs="Times New Roman"/>
                <w:lang w:eastAsia="sv-SE"/>
              </w:rPr>
              <w:t xml:space="preserve"> - IMO)</w:t>
            </w:r>
          </w:p>
        </w:tc>
      </w:tr>
      <w:tr w:rsidR="00EA4DD7" w:rsidRPr="00EA4DD7" w14:paraId="693EAF76" w14:textId="77777777" w:rsidTr="003B46B3">
        <w:trPr>
          <w:jc w:val="center"/>
        </w:trPr>
        <w:tc>
          <w:tcPr>
            <w:tcW w:w="2429" w:type="dxa"/>
            <w:vMerge/>
            <w:vAlign w:val="center"/>
          </w:tcPr>
          <w:p w14:paraId="588DACE4" w14:textId="77777777" w:rsidR="00EA4DD7" w:rsidRPr="008A1276" w:rsidRDefault="00EA4DD7" w:rsidP="00EA4DD7">
            <w:pPr>
              <w:spacing w:after="120"/>
              <w:jc w:val="center"/>
              <w:rPr>
                <w:rFonts w:eastAsia="Times New Roman" w:cs="Times New Roman"/>
                <w:b/>
                <w:lang w:eastAsia="sv-SE"/>
              </w:rPr>
            </w:pPr>
          </w:p>
        </w:tc>
        <w:tc>
          <w:tcPr>
            <w:tcW w:w="5386" w:type="dxa"/>
          </w:tcPr>
          <w:p w14:paraId="4E2E8204" w14:textId="77777777" w:rsidR="00EA4DD7" w:rsidRPr="008A1276" w:rsidRDefault="00EA4DD7" w:rsidP="00EA4DD7">
            <w:pPr>
              <w:spacing w:after="120"/>
              <w:jc w:val="both"/>
              <w:rPr>
                <w:rFonts w:eastAsia="Times New Roman" w:cs="Times New Roman"/>
                <w:lang w:eastAsia="sv-SE"/>
              </w:rPr>
            </w:pPr>
            <w:r w:rsidRPr="008A1276">
              <w:rPr>
                <w:rFonts w:eastAsia="Times New Roman" w:cs="Times New Roman"/>
                <w:lang w:eastAsia="sv-SE"/>
              </w:rPr>
              <w:t>Adjacent VTS and adjacent States Authority</w:t>
            </w:r>
          </w:p>
        </w:tc>
      </w:tr>
      <w:tr w:rsidR="00EA4DD7" w:rsidRPr="00EA4DD7" w14:paraId="143F4BF3" w14:textId="77777777" w:rsidTr="003B46B3">
        <w:trPr>
          <w:jc w:val="center"/>
        </w:trPr>
        <w:tc>
          <w:tcPr>
            <w:tcW w:w="2429" w:type="dxa"/>
            <w:vMerge w:val="restart"/>
            <w:vAlign w:val="center"/>
          </w:tcPr>
          <w:p w14:paraId="24DE442B" w14:textId="6A324BED" w:rsidR="00EA4DD7" w:rsidRPr="008A1276" w:rsidRDefault="00EA4DD7" w:rsidP="00EA4DD7">
            <w:pPr>
              <w:spacing w:after="120"/>
              <w:jc w:val="center"/>
              <w:rPr>
                <w:rFonts w:eastAsia="Times New Roman" w:cs="Times New Roman"/>
                <w:b/>
                <w:lang w:eastAsia="sv-SE"/>
              </w:rPr>
            </w:pPr>
            <w:r w:rsidRPr="008A1276">
              <w:rPr>
                <w:rFonts w:eastAsia="Times New Roman" w:cs="Times New Roman"/>
                <w:b/>
                <w:lang w:eastAsia="sv-SE"/>
              </w:rPr>
              <w:t>L</w:t>
            </w:r>
            <w:r w:rsidR="00C613E1" w:rsidRPr="008A1276">
              <w:rPr>
                <w:rFonts w:eastAsia="Times New Roman" w:cs="Times New Roman"/>
                <w:b/>
                <w:lang w:eastAsia="sv-SE"/>
              </w:rPr>
              <w:t>a</w:t>
            </w:r>
            <w:r w:rsidRPr="008A1276">
              <w:rPr>
                <w:rFonts w:eastAsia="Times New Roman" w:cs="Times New Roman"/>
                <w:b/>
                <w:lang w:eastAsia="sv-SE"/>
              </w:rPr>
              <w:t>w enforcement</w:t>
            </w:r>
          </w:p>
        </w:tc>
        <w:tc>
          <w:tcPr>
            <w:tcW w:w="5386" w:type="dxa"/>
          </w:tcPr>
          <w:p w14:paraId="7DE9FA96" w14:textId="77777777" w:rsidR="00EA4DD7" w:rsidRPr="008A1276" w:rsidRDefault="00EA4DD7" w:rsidP="00EA4DD7">
            <w:pPr>
              <w:spacing w:after="120"/>
              <w:jc w:val="both"/>
              <w:rPr>
                <w:rFonts w:eastAsia="Times New Roman" w:cs="Times New Roman"/>
                <w:lang w:val="bg-BG" w:eastAsia="sv-SE"/>
              </w:rPr>
            </w:pPr>
            <w:proofErr w:type="gramStart"/>
            <w:r w:rsidRPr="008A1276">
              <w:rPr>
                <w:rFonts w:eastAsia="Times New Roman" w:cs="Times New Roman"/>
                <w:lang w:eastAsia="sv-SE"/>
              </w:rPr>
              <w:t>Border  Control</w:t>
            </w:r>
            <w:proofErr w:type="gramEnd"/>
            <w:r w:rsidRPr="008A1276">
              <w:rPr>
                <w:rFonts w:eastAsia="Times New Roman" w:cs="Times New Roman"/>
                <w:lang w:val="bg-BG" w:eastAsia="sv-SE"/>
              </w:rPr>
              <w:t xml:space="preserve"> /Coast Guard/</w:t>
            </w:r>
          </w:p>
        </w:tc>
      </w:tr>
      <w:tr w:rsidR="00EA4DD7" w:rsidRPr="00EA4DD7" w14:paraId="0B5612F1" w14:textId="77777777" w:rsidTr="003B46B3">
        <w:trPr>
          <w:jc w:val="center"/>
        </w:trPr>
        <w:tc>
          <w:tcPr>
            <w:tcW w:w="2429" w:type="dxa"/>
            <w:vMerge/>
            <w:vAlign w:val="center"/>
          </w:tcPr>
          <w:p w14:paraId="5B515BB4" w14:textId="77777777" w:rsidR="00EA4DD7" w:rsidRPr="008A1276" w:rsidRDefault="00EA4DD7" w:rsidP="00EA4DD7">
            <w:pPr>
              <w:spacing w:after="120"/>
              <w:jc w:val="center"/>
              <w:rPr>
                <w:rFonts w:eastAsia="Times New Roman" w:cs="Times New Roman"/>
                <w:b/>
                <w:lang w:eastAsia="sv-SE"/>
              </w:rPr>
            </w:pPr>
          </w:p>
        </w:tc>
        <w:tc>
          <w:tcPr>
            <w:tcW w:w="5386" w:type="dxa"/>
          </w:tcPr>
          <w:p w14:paraId="5B37EB98" w14:textId="77777777" w:rsidR="00EA4DD7" w:rsidRPr="008A1276" w:rsidRDefault="00EA4DD7" w:rsidP="00EA4DD7">
            <w:pPr>
              <w:spacing w:after="120"/>
              <w:jc w:val="both"/>
              <w:rPr>
                <w:rFonts w:eastAsia="Times New Roman" w:cs="Times New Roman"/>
                <w:lang w:eastAsia="sv-SE"/>
              </w:rPr>
            </w:pPr>
            <w:r w:rsidRPr="008A1276">
              <w:rPr>
                <w:rFonts w:eastAsia="Times New Roman" w:cs="Times New Roman"/>
                <w:lang w:eastAsia="sv-SE"/>
              </w:rPr>
              <w:t>Police</w:t>
            </w:r>
          </w:p>
        </w:tc>
      </w:tr>
      <w:tr w:rsidR="00EA4DD7" w:rsidRPr="00EA4DD7" w14:paraId="3E62E6FE" w14:textId="77777777" w:rsidTr="003B46B3">
        <w:trPr>
          <w:jc w:val="center"/>
        </w:trPr>
        <w:tc>
          <w:tcPr>
            <w:tcW w:w="2429" w:type="dxa"/>
            <w:vMerge/>
            <w:vAlign w:val="center"/>
          </w:tcPr>
          <w:p w14:paraId="00217089" w14:textId="77777777" w:rsidR="00EA4DD7" w:rsidRPr="008A1276" w:rsidRDefault="00EA4DD7" w:rsidP="00EA4DD7">
            <w:pPr>
              <w:spacing w:after="120"/>
              <w:jc w:val="center"/>
              <w:rPr>
                <w:rFonts w:eastAsia="Times New Roman" w:cs="Times New Roman"/>
                <w:b/>
                <w:lang w:eastAsia="sv-SE"/>
              </w:rPr>
            </w:pPr>
          </w:p>
        </w:tc>
        <w:tc>
          <w:tcPr>
            <w:tcW w:w="5386" w:type="dxa"/>
          </w:tcPr>
          <w:p w14:paraId="1DE6E81A" w14:textId="77777777" w:rsidR="00EA4DD7" w:rsidRPr="008A1276" w:rsidRDefault="00EA4DD7" w:rsidP="00EA4DD7">
            <w:pPr>
              <w:spacing w:after="120"/>
              <w:jc w:val="both"/>
              <w:rPr>
                <w:rFonts w:eastAsia="Times New Roman" w:cs="Times New Roman"/>
                <w:lang w:eastAsia="sv-SE"/>
              </w:rPr>
            </w:pPr>
            <w:r w:rsidRPr="008A1276">
              <w:rPr>
                <w:rFonts w:eastAsia="Times New Roman" w:cs="Times New Roman"/>
                <w:lang w:eastAsia="sv-SE"/>
              </w:rPr>
              <w:t>Recognized Security Organization (RCO)</w:t>
            </w:r>
          </w:p>
        </w:tc>
      </w:tr>
      <w:tr w:rsidR="00EA4DD7" w:rsidRPr="00EA4DD7" w14:paraId="004CCBA5" w14:textId="77777777" w:rsidTr="003B46B3">
        <w:trPr>
          <w:jc w:val="center"/>
        </w:trPr>
        <w:tc>
          <w:tcPr>
            <w:tcW w:w="2429" w:type="dxa"/>
            <w:vMerge/>
            <w:vAlign w:val="center"/>
          </w:tcPr>
          <w:p w14:paraId="73447350" w14:textId="77777777" w:rsidR="00EA4DD7" w:rsidRPr="008A1276" w:rsidRDefault="00EA4DD7" w:rsidP="00EA4DD7">
            <w:pPr>
              <w:spacing w:after="120"/>
              <w:jc w:val="center"/>
              <w:rPr>
                <w:rFonts w:eastAsia="Times New Roman" w:cs="Times New Roman"/>
                <w:b/>
                <w:lang w:eastAsia="sv-SE"/>
              </w:rPr>
            </w:pPr>
          </w:p>
        </w:tc>
        <w:tc>
          <w:tcPr>
            <w:tcW w:w="5386" w:type="dxa"/>
          </w:tcPr>
          <w:p w14:paraId="2408CA7C" w14:textId="77777777" w:rsidR="00EA4DD7" w:rsidRPr="008A1276" w:rsidRDefault="00EA4DD7" w:rsidP="00EA4DD7">
            <w:pPr>
              <w:spacing w:after="120"/>
              <w:jc w:val="both"/>
              <w:rPr>
                <w:rFonts w:eastAsia="Times New Roman" w:cs="Times New Roman"/>
                <w:lang w:eastAsia="sv-SE"/>
              </w:rPr>
            </w:pPr>
            <w:r w:rsidRPr="008A1276">
              <w:rPr>
                <w:rFonts w:eastAsia="Times New Roman" w:cs="Times New Roman"/>
                <w:lang w:eastAsia="sv-SE"/>
              </w:rPr>
              <w:t>Navy\Military</w:t>
            </w:r>
          </w:p>
        </w:tc>
      </w:tr>
      <w:tr w:rsidR="00EA4DD7" w:rsidRPr="00EA4DD7" w14:paraId="4319C83A" w14:textId="77777777" w:rsidTr="003B46B3">
        <w:trPr>
          <w:jc w:val="center"/>
        </w:trPr>
        <w:tc>
          <w:tcPr>
            <w:tcW w:w="2429" w:type="dxa"/>
            <w:vMerge w:val="restart"/>
            <w:vAlign w:val="center"/>
          </w:tcPr>
          <w:p w14:paraId="1D2D2F31" w14:textId="77777777" w:rsidR="00EA4DD7" w:rsidRPr="008A1276" w:rsidRDefault="00EA4DD7" w:rsidP="00EA4DD7">
            <w:pPr>
              <w:spacing w:after="120"/>
              <w:jc w:val="center"/>
              <w:rPr>
                <w:rFonts w:eastAsia="Times New Roman" w:cs="Times New Roman"/>
                <w:b/>
                <w:lang w:eastAsia="sv-SE"/>
              </w:rPr>
            </w:pPr>
            <w:r w:rsidRPr="008A1276">
              <w:rPr>
                <w:rFonts w:eastAsia="Times New Roman" w:cs="Times New Roman"/>
                <w:b/>
                <w:lang w:eastAsia="sv-SE"/>
              </w:rPr>
              <w:t>Others</w:t>
            </w:r>
          </w:p>
        </w:tc>
        <w:tc>
          <w:tcPr>
            <w:tcW w:w="5386" w:type="dxa"/>
          </w:tcPr>
          <w:p w14:paraId="697831C2" w14:textId="77777777" w:rsidR="00EA4DD7" w:rsidRPr="008A1276" w:rsidRDefault="00EA4DD7" w:rsidP="00EA4DD7">
            <w:pPr>
              <w:spacing w:after="120"/>
              <w:jc w:val="both"/>
              <w:rPr>
                <w:rFonts w:eastAsia="Times New Roman" w:cs="Times New Roman"/>
                <w:lang w:eastAsia="sv-SE"/>
              </w:rPr>
            </w:pPr>
            <w:r w:rsidRPr="008A1276">
              <w:rPr>
                <w:rFonts w:eastAsia="Times New Roman" w:cs="Times New Roman"/>
                <w:lang w:eastAsia="sv-SE"/>
              </w:rPr>
              <w:t>Fire-fighting services</w:t>
            </w:r>
          </w:p>
        </w:tc>
      </w:tr>
      <w:tr w:rsidR="00EA4DD7" w:rsidRPr="00EA4DD7" w14:paraId="588A7A88" w14:textId="77777777" w:rsidTr="003B46B3">
        <w:trPr>
          <w:jc w:val="center"/>
        </w:trPr>
        <w:tc>
          <w:tcPr>
            <w:tcW w:w="2429" w:type="dxa"/>
            <w:vMerge/>
            <w:vAlign w:val="center"/>
          </w:tcPr>
          <w:p w14:paraId="4F23305C" w14:textId="77777777" w:rsidR="00EA4DD7" w:rsidRPr="008A1276" w:rsidRDefault="00EA4DD7" w:rsidP="00EA4DD7">
            <w:pPr>
              <w:spacing w:after="120"/>
              <w:jc w:val="center"/>
              <w:rPr>
                <w:rFonts w:eastAsia="Times New Roman" w:cs="Times New Roman"/>
                <w:b/>
                <w:lang w:eastAsia="sv-SE"/>
              </w:rPr>
            </w:pPr>
          </w:p>
        </w:tc>
        <w:tc>
          <w:tcPr>
            <w:tcW w:w="5386" w:type="dxa"/>
          </w:tcPr>
          <w:p w14:paraId="14032AB7" w14:textId="0196C3C0" w:rsidR="00EA4DD7" w:rsidRPr="008A1276" w:rsidRDefault="00EA4DD7" w:rsidP="00EA4DD7">
            <w:pPr>
              <w:spacing w:after="120"/>
              <w:jc w:val="both"/>
              <w:rPr>
                <w:rFonts w:eastAsia="Times New Roman" w:cs="Times New Roman"/>
                <w:lang w:eastAsia="sv-SE"/>
              </w:rPr>
            </w:pPr>
            <w:r w:rsidRPr="008A1276">
              <w:rPr>
                <w:rFonts w:eastAsia="Times New Roman" w:cs="Times New Roman"/>
                <w:lang w:eastAsia="sv-SE"/>
              </w:rPr>
              <w:t xml:space="preserve">Medical Assistance </w:t>
            </w:r>
            <w:r w:rsidR="003D1F16" w:rsidRPr="008A1276">
              <w:rPr>
                <w:rFonts w:eastAsia="Times New Roman" w:cs="Times New Roman"/>
                <w:lang w:eastAsia="sv-SE"/>
              </w:rPr>
              <w:t>/</w:t>
            </w:r>
            <w:r w:rsidRPr="008A1276">
              <w:rPr>
                <w:rFonts w:eastAsia="Times New Roman" w:cs="Times New Roman"/>
                <w:lang w:eastAsia="sv-SE"/>
              </w:rPr>
              <w:t>Ambulance</w:t>
            </w:r>
          </w:p>
        </w:tc>
      </w:tr>
      <w:tr w:rsidR="00EA4DD7" w:rsidRPr="00EA4DD7" w14:paraId="201E4FE5" w14:textId="77777777" w:rsidTr="003B46B3">
        <w:trPr>
          <w:jc w:val="center"/>
        </w:trPr>
        <w:tc>
          <w:tcPr>
            <w:tcW w:w="2429" w:type="dxa"/>
            <w:vMerge/>
          </w:tcPr>
          <w:p w14:paraId="538B9B42" w14:textId="77777777" w:rsidR="00EA4DD7" w:rsidRPr="008A1276" w:rsidRDefault="00EA4DD7" w:rsidP="00EA4DD7">
            <w:pPr>
              <w:spacing w:after="120"/>
              <w:jc w:val="center"/>
              <w:rPr>
                <w:rFonts w:eastAsia="Times New Roman" w:cs="Times New Roman"/>
                <w:b/>
                <w:lang w:eastAsia="sv-SE"/>
              </w:rPr>
            </w:pPr>
          </w:p>
        </w:tc>
        <w:tc>
          <w:tcPr>
            <w:tcW w:w="5386" w:type="dxa"/>
          </w:tcPr>
          <w:p w14:paraId="2DD00360" w14:textId="0FE049B6" w:rsidR="00EA4DD7" w:rsidRPr="008A1276" w:rsidRDefault="00EA4DD7" w:rsidP="00EA4DD7">
            <w:pPr>
              <w:spacing w:after="120"/>
              <w:jc w:val="both"/>
              <w:rPr>
                <w:rFonts w:eastAsia="Times New Roman" w:cs="Times New Roman"/>
                <w:lang w:eastAsia="sv-SE"/>
              </w:rPr>
            </w:pPr>
            <w:r w:rsidRPr="008A1276">
              <w:rPr>
                <w:rFonts w:eastAsia="Times New Roman" w:cs="Times New Roman"/>
                <w:lang w:eastAsia="sv-SE"/>
              </w:rPr>
              <w:t>Ship owners</w:t>
            </w:r>
            <w:r w:rsidR="003D1F16" w:rsidRPr="008A1276">
              <w:rPr>
                <w:rFonts w:eastAsia="Times New Roman" w:cs="Times New Roman"/>
                <w:lang w:eastAsia="sv-SE"/>
              </w:rPr>
              <w:t xml:space="preserve"> / </w:t>
            </w:r>
            <w:r w:rsidRPr="008A1276">
              <w:rPr>
                <w:rFonts w:eastAsia="Times New Roman" w:cs="Times New Roman"/>
                <w:lang w:eastAsia="sv-SE"/>
              </w:rPr>
              <w:t>Agents</w:t>
            </w:r>
          </w:p>
        </w:tc>
      </w:tr>
      <w:tr w:rsidR="00EA4DD7" w:rsidRPr="00EA4DD7" w14:paraId="13CCDBD6" w14:textId="77777777" w:rsidTr="003B46B3">
        <w:trPr>
          <w:jc w:val="center"/>
        </w:trPr>
        <w:tc>
          <w:tcPr>
            <w:tcW w:w="2429" w:type="dxa"/>
            <w:vMerge/>
          </w:tcPr>
          <w:p w14:paraId="45EBCBBF" w14:textId="77777777" w:rsidR="00EA4DD7" w:rsidRPr="008A1276" w:rsidRDefault="00EA4DD7" w:rsidP="00EA4DD7">
            <w:pPr>
              <w:spacing w:after="120"/>
              <w:jc w:val="center"/>
              <w:rPr>
                <w:rFonts w:eastAsia="Times New Roman" w:cs="Times New Roman"/>
                <w:b/>
                <w:lang w:eastAsia="sv-SE"/>
              </w:rPr>
            </w:pPr>
          </w:p>
        </w:tc>
        <w:tc>
          <w:tcPr>
            <w:tcW w:w="5386" w:type="dxa"/>
          </w:tcPr>
          <w:p w14:paraId="01F44A23" w14:textId="77777777" w:rsidR="00EA4DD7" w:rsidRPr="008A1276" w:rsidRDefault="00EA4DD7" w:rsidP="00EA4DD7">
            <w:pPr>
              <w:spacing w:after="120"/>
              <w:jc w:val="both"/>
              <w:rPr>
                <w:rFonts w:eastAsia="Times New Roman" w:cs="Times New Roman"/>
                <w:lang w:eastAsia="sv-SE"/>
              </w:rPr>
            </w:pPr>
            <w:r w:rsidRPr="008A1276">
              <w:rPr>
                <w:rFonts w:eastAsia="Times New Roman" w:cs="Times New Roman"/>
                <w:lang w:eastAsia="sv-SE"/>
              </w:rPr>
              <w:t>Pilot organisation</w:t>
            </w:r>
          </w:p>
        </w:tc>
      </w:tr>
      <w:tr w:rsidR="00EA4DD7" w:rsidRPr="00EA4DD7" w14:paraId="43311589" w14:textId="77777777" w:rsidTr="003B46B3">
        <w:trPr>
          <w:jc w:val="center"/>
        </w:trPr>
        <w:tc>
          <w:tcPr>
            <w:tcW w:w="2429" w:type="dxa"/>
            <w:vMerge/>
          </w:tcPr>
          <w:p w14:paraId="351A6049" w14:textId="77777777" w:rsidR="00EA4DD7" w:rsidRPr="008A1276" w:rsidRDefault="00EA4DD7" w:rsidP="00EA4DD7">
            <w:pPr>
              <w:spacing w:after="120"/>
              <w:jc w:val="center"/>
              <w:rPr>
                <w:rFonts w:eastAsia="Times New Roman" w:cs="Times New Roman"/>
                <w:b/>
                <w:lang w:eastAsia="sv-SE"/>
              </w:rPr>
            </w:pPr>
          </w:p>
        </w:tc>
        <w:tc>
          <w:tcPr>
            <w:tcW w:w="5386" w:type="dxa"/>
          </w:tcPr>
          <w:p w14:paraId="4FEC9C32" w14:textId="2A787DFF" w:rsidR="00EA4DD7" w:rsidRPr="008A1276" w:rsidRDefault="00EA4DD7" w:rsidP="003D1F16">
            <w:pPr>
              <w:spacing w:after="120"/>
              <w:jc w:val="both"/>
              <w:rPr>
                <w:rFonts w:eastAsia="Times New Roman" w:cs="Times New Roman"/>
                <w:lang w:eastAsia="sv-SE"/>
              </w:rPr>
            </w:pPr>
            <w:r w:rsidRPr="008A1276">
              <w:rPr>
                <w:rFonts w:eastAsia="Times New Roman" w:cs="Times New Roman"/>
                <w:lang w:eastAsia="sv-SE"/>
              </w:rPr>
              <w:t>Tug</w:t>
            </w:r>
            <w:r w:rsidR="003D1F16" w:rsidRPr="008A1276">
              <w:rPr>
                <w:rFonts w:eastAsia="Times New Roman" w:cs="Times New Roman"/>
                <w:lang w:eastAsia="sv-SE"/>
              </w:rPr>
              <w:t>boat companies</w:t>
            </w:r>
            <w:r w:rsidRPr="008A1276">
              <w:rPr>
                <w:rFonts w:eastAsia="Times New Roman" w:cs="Times New Roman"/>
                <w:lang w:eastAsia="sv-SE"/>
              </w:rPr>
              <w:t xml:space="preserve"> / Linesmen</w:t>
            </w:r>
          </w:p>
        </w:tc>
      </w:tr>
      <w:tr w:rsidR="00EA4DD7" w:rsidRPr="00EA4DD7" w14:paraId="4DD76711" w14:textId="77777777" w:rsidTr="003B46B3">
        <w:trPr>
          <w:jc w:val="center"/>
        </w:trPr>
        <w:tc>
          <w:tcPr>
            <w:tcW w:w="2429" w:type="dxa"/>
            <w:vMerge/>
          </w:tcPr>
          <w:p w14:paraId="4D140DC6" w14:textId="77777777" w:rsidR="00EA4DD7" w:rsidRPr="008A1276" w:rsidRDefault="00EA4DD7" w:rsidP="00EA4DD7">
            <w:pPr>
              <w:spacing w:after="120"/>
              <w:jc w:val="center"/>
              <w:rPr>
                <w:rFonts w:eastAsia="Times New Roman" w:cs="Times New Roman"/>
                <w:b/>
                <w:lang w:eastAsia="sv-SE"/>
              </w:rPr>
            </w:pPr>
          </w:p>
        </w:tc>
        <w:tc>
          <w:tcPr>
            <w:tcW w:w="5386" w:type="dxa"/>
          </w:tcPr>
          <w:p w14:paraId="15613914" w14:textId="77777777" w:rsidR="00EA4DD7" w:rsidRPr="008A1276" w:rsidRDefault="00EA4DD7" w:rsidP="00EA4DD7">
            <w:pPr>
              <w:spacing w:after="120"/>
              <w:jc w:val="both"/>
              <w:rPr>
                <w:rFonts w:eastAsia="Times New Roman" w:cs="Times New Roman"/>
                <w:lang w:eastAsia="sv-SE"/>
              </w:rPr>
            </w:pPr>
            <w:r w:rsidRPr="008A1276">
              <w:rPr>
                <w:rFonts w:eastAsia="Times New Roman" w:cs="Times New Roman"/>
                <w:lang w:eastAsia="sv-SE"/>
              </w:rPr>
              <w:t>Ice-breakers</w:t>
            </w:r>
          </w:p>
        </w:tc>
      </w:tr>
      <w:tr w:rsidR="00EA4DD7" w:rsidRPr="00EA4DD7" w14:paraId="7059E07C" w14:textId="77777777" w:rsidTr="003B46B3">
        <w:trPr>
          <w:jc w:val="center"/>
        </w:trPr>
        <w:tc>
          <w:tcPr>
            <w:tcW w:w="2429" w:type="dxa"/>
            <w:vMerge/>
          </w:tcPr>
          <w:p w14:paraId="5B99D6DC" w14:textId="77777777" w:rsidR="00EA4DD7" w:rsidRPr="008A1276" w:rsidRDefault="00EA4DD7" w:rsidP="00EA4DD7">
            <w:pPr>
              <w:spacing w:after="120"/>
              <w:jc w:val="center"/>
              <w:rPr>
                <w:rFonts w:eastAsia="Times New Roman" w:cs="Times New Roman"/>
                <w:b/>
                <w:lang w:eastAsia="sv-SE"/>
              </w:rPr>
            </w:pPr>
          </w:p>
        </w:tc>
        <w:tc>
          <w:tcPr>
            <w:tcW w:w="5386" w:type="dxa"/>
          </w:tcPr>
          <w:p w14:paraId="37D48E0A" w14:textId="77777777" w:rsidR="00EA4DD7" w:rsidRPr="008A1276" w:rsidRDefault="00EA4DD7" w:rsidP="00EA4DD7">
            <w:pPr>
              <w:spacing w:after="120"/>
              <w:jc w:val="both"/>
              <w:rPr>
                <w:rFonts w:eastAsia="Times New Roman" w:cs="Times New Roman"/>
                <w:lang w:eastAsia="sv-SE"/>
              </w:rPr>
            </w:pPr>
            <w:r w:rsidRPr="008A1276">
              <w:rPr>
                <w:rFonts w:eastAsia="Times New Roman" w:cs="Times New Roman"/>
                <w:lang w:eastAsia="sv-SE"/>
              </w:rPr>
              <w:t>Bay watch</w:t>
            </w:r>
          </w:p>
        </w:tc>
      </w:tr>
      <w:tr w:rsidR="00EA4DD7" w:rsidRPr="00EA4DD7" w14:paraId="4421C869" w14:textId="77777777" w:rsidTr="003B46B3">
        <w:trPr>
          <w:jc w:val="center"/>
        </w:trPr>
        <w:tc>
          <w:tcPr>
            <w:tcW w:w="2429" w:type="dxa"/>
            <w:vMerge/>
          </w:tcPr>
          <w:p w14:paraId="4305E07F" w14:textId="77777777" w:rsidR="00EA4DD7" w:rsidRPr="008A1276" w:rsidRDefault="00EA4DD7" w:rsidP="00EA4DD7">
            <w:pPr>
              <w:spacing w:after="120"/>
              <w:jc w:val="center"/>
              <w:rPr>
                <w:rFonts w:eastAsia="Times New Roman" w:cs="Times New Roman"/>
                <w:b/>
                <w:lang w:eastAsia="sv-SE"/>
              </w:rPr>
            </w:pPr>
          </w:p>
        </w:tc>
        <w:tc>
          <w:tcPr>
            <w:tcW w:w="5386" w:type="dxa"/>
          </w:tcPr>
          <w:p w14:paraId="53822DBF" w14:textId="77777777" w:rsidR="00EA4DD7" w:rsidRPr="008A1276" w:rsidRDefault="00EA4DD7" w:rsidP="00EA4DD7">
            <w:pPr>
              <w:spacing w:after="120"/>
              <w:jc w:val="both"/>
              <w:rPr>
                <w:rFonts w:eastAsia="Times New Roman" w:cs="Times New Roman"/>
                <w:lang w:eastAsia="sv-SE"/>
              </w:rPr>
            </w:pPr>
            <w:r w:rsidRPr="008A1276">
              <w:rPr>
                <w:rFonts w:eastAsia="Times New Roman" w:cs="Times New Roman"/>
                <w:lang w:eastAsia="sv-SE"/>
              </w:rPr>
              <w:t>Customs</w:t>
            </w:r>
          </w:p>
        </w:tc>
      </w:tr>
      <w:tr w:rsidR="00EA4DD7" w:rsidRPr="00EA4DD7" w14:paraId="64D49C2B" w14:textId="77777777" w:rsidTr="003B46B3">
        <w:trPr>
          <w:jc w:val="center"/>
        </w:trPr>
        <w:tc>
          <w:tcPr>
            <w:tcW w:w="2429" w:type="dxa"/>
            <w:vMerge/>
          </w:tcPr>
          <w:p w14:paraId="5F123DAF" w14:textId="77777777" w:rsidR="00EA4DD7" w:rsidRPr="008A1276" w:rsidRDefault="00EA4DD7" w:rsidP="00EA4DD7">
            <w:pPr>
              <w:spacing w:after="120"/>
              <w:jc w:val="center"/>
              <w:rPr>
                <w:rFonts w:eastAsia="Times New Roman" w:cs="Times New Roman"/>
                <w:b/>
                <w:lang w:eastAsia="sv-SE"/>
              </w:rPr>
            </w:pPr>
          </w:p>
        </w:tc>
        <w:tc>
          <w:tcPr>
            <w:tcW w:w="5386" w:type="dxa"/>
          </w:tcPr>
          <w:p w14:paraId="59D53EBC" w14:textId="77777777" w:rsidR="00EA4DD7" w:rsidRPr="008A1276" w:rsidRDefault="00EA4DD7" w:rsidP="00EA4DD7">
            <w:pPr>
              <w:spacing w:after="120"/>
              <w:jc w:val="both"/>
              <w:rPr>
                <w:rFonts w:eastAsia="Times New Roman" w:cs="Times New Roman"/>
                <w:lang w:val="bg-BG" w:eastAsia="sv-SE"/>
              </w:rPr>
            </w:pPr>
            <w:r w:rsidRPr="008A1276">
              <w:rPr>
                <w:rFonts w:eastAsia="Times New Roman" w:cs="Times New Roman"/>
                <w:lang w:eastAsia="sv-SE"/>
              </w:rPr>
              <w:t>Immigration</w:t>
            </w:r>
          </w:p>
        </w:tc>
      </w:tr>
      <w:tr w:rsidR="00EA4DD7" w:rsidRPr="00EA4DD7" w14:paraId="42735BAD" w14:textId="77777777" w:rsidTr="003B46B3">
        <w:trPr>
          <w:jc w:val="center"/>
        </w:trPr>
        <w:tc>
          <w:tcPr>
            <w:tcW w:w="2429" w:type="dxa"/>
            <w:vMerge/>
          </w:tcPr>
          <w:p w14:paraId="4B7810B6" w14:textId="77777777" w:rsidR="00EA4DD7" w:rsidRPr="008A1276" w:rsidRDefault="00EA4DD7" w:rsidP="00EA4DD7">
            <w:pPr>
              <w:spacing w:after="120"/>
              <w:jc w:val="center"/>
              <w:rPr>
                <w:rFonts w:eastAsia="Times New Roman" w:cs="Times New Roman"/>
                <w:b/>
                <w:lang w:eastAsia="sv-SE"/>
              </w:rPr>
            </w:pPr>
          </w:p>
        </w:tc>
        <w:tc>
          <w:tcPr>
            <w:tcW w:w="5386" w:type="dxa"/>
          </w:tcPr>
          <w:p w14:paraId="5825EFF4" w14:textId="77777777" w:rsidR="00EA4DD7" w:rsidRPr="008A1276" w:rsidRDefault="00EA4DD7" w:rsidP="00EA4DD7">
            <w:pPr>
              <w:spacing w:after="120"/>
              <w:jc w:val="both"/>
              <w:rPr>
                <w:rFonts w:eastAsia="Times New Roman" w:cs="Times New Roman"/>
                <w:lang w:eastAsia="sv-SE"/>
              </w:rPr>
            </w:pPr>
            <w:r w:rsidRPr="008A1276">
              <w:rPr>
                <w:rFonts w:eastAsia="Times New Roman" w:cs="Times New Roman"/>
                <w:lang w:eastAsia="sv-SE"/>
              </w:rPr>
              <w:t>Port Service Providers</w:t>
            </w:r>
          </w:p>
        </w:tc>
      </w:tr>
      <w:tr w:rsidR="00EA4DD7" w:rsidRPr="00EA4DD7" w14:paraId="4BF8C8B8" w14:textId="77777777" w:rsidTr="003B46B3">
        <w:trPr>
          <w:jc w:val="center"/>
        </w:trPr>
        <w:tc>
          <w:tcPr>
            <w:tcW w:w="2429" w:type="dxa"/>
            <w:vMerge/>
          </w:tcPr>
          <w:p w14:paraId="5E90D53C" w14:textId="77777777" w:rsidR="00EA4DD7" w:rsidRPr="008A1276" w:rsidRDefault="00EA4DD7" w:rsidP="00EA4DD7">
            <w:pPr>
              <w:spacing w:after="120"/>
              <w:jc w:val="center"/>
              <w:rPr>
                <w:rFonts w:eastAsia="Times New Roman" w:cs="Times New Roman"/>
                <w:b/>
                <w:lang w:eastAsia="sv-SE"/>
              </w:rPr>
            </w:pPr>
          </w:p>
        </w:tc>
        <w:tc>
          <w:tcPr>
            <w:tcW w:w="5386" w:type="dxa"/>
          </w:tcPr>
          <w:p w14:paraId="75515362" w14:textId="77777777" w:rsidR="00EA4DD7" w:rsidRPr="008A1276" w:rsidRDefault="00EA4DD7" w:rsidP="00EA4DD7">
            <w:pPr>
              <w:spacing w:after="120"/>
              <w:jc w:val="both"/>
              <w:rPr>
                <w:rFonts w:eastAsia="Times New Roman" w:cs="Times New Roman"/>
                <w:lang w:eastAsia="sv-SE"/>
              </w:rPr>
            </w:pPr>
          </w:p>
        </w:tc>
      </w:tr>
    </w:tbl>
    <w:p w14:paraId="7B68A883" w14:textId="77777777" w:rsidR="00DC30BB" w:rsidRDefault="00DC30BB">
      <w:pPr>
        <w:rPr>
          <w:lang w:eastAsia="de-DE"/>
        </w:rPr>
      </w:pPr>
    </w:p>
    <w:p w14:paraId="7915964F" w14:textId="77777777" w:rsidR="00DC30BB" w:rsidRDefault="00DC30BB">
      <w:pPr>
        <w:rPr>
          <w:lang w:eastAsia="de-DE"/>
        </w:rPr>
      </w:pPr>
    </w:p>
    <w:p w14:paraId="4C34441E" w14:textId="77777777" w:rsidR="00DC30BB" w:rsidRDefault="00DC30BB">
      <w:pPr>
        <w:rPr>
          <w:lang w:eastAsia="de-DE"/>
        </w:rPr>
      </w:pPr>
    </w:p>
    <w:p w14:paraId="0C2610A3" w14:textId="77777777" w:rsidR="00DC30BB" w:rsidRDefault="00DC30BB">
      <w:pPr>
        <w:rPr>
          <w:lang w:eastAsia="de-DE"/>
        </w:rPr>
      </w:pPr>
    </w:p>
    <w:p w14:paraId="2B58F99C" w14:textId="77777777" w:rsidR="00DC30BB" w:rsidRDefault="00DC30BB">
      <w:pPr>
        <w:rPr>
          <w:lang w:eastAsia="de-DE"/>
        </w:rPr>
      </w:pPr>
    </w:p>
    <w:p w14:paraId="0F6C9896" w14:textId="77777777" w:rsidR="00DC30BB" w:rsidRDefault="00DC30BB">
      <w:pPr>
        <w:rPr>
          <w:lang w:eastAsia="de-DE"/>
        </w:rPr>
      </w:pPr>
    </w:p>
    <w:p w14:paraId="2EE1A390" w14:textId="47312924" w:rsidR="00B67199" w:rsidRDefault="00B67199" w:rsidP="00AE42AF">
      <w:pPr>
        <w:pStyle w:val="Annex"/>
      </w:pPr>
      <w:r>
        <w:br w:type="page"/>
      </w:r>
      <w:bookmarkStart w:id="10" w:name="_Toc350950207"/>
      <w:r>
        <w:lastRenderedPageBreak/>
        <w:t>possible support from VTS to allied or other services</w:t>
      </w:r>
      <w:bookmarkEnd w:id="10"/>
    </w:p>
    <w:p w14:paraId="214C9498" w14:textId="77777777" w:rsidR="00B67199" w:rsidRDefault="00B67199" w:rsidP="00B67199">
      <w:pPr>
        <w:rPr>
          <w:lang w:eastAsia="de-DE"/>
        </w:rPr>
      </w:pPr>
    </w:p>
    <w:p w14:paraId="11ED576D" w14:textId="77777777" w:rsidR="00B67199" w:rsidRPr="0069714C" w:rsidRDefault="00B67199" w:rsidP="0069714C">
      <w:pPr>
        <w:pStyle w:val="BodyText"/>
        <w:rPr>
          <w:b/>
        </w:rPr>
      </w:pPr>
      <w:r w:rsidRPr="0069714C">
        <w:rPr>
          <w:b/>
        </w:rPr>
        <w:t>Security</w:t>
      </w:r>
    </w:p>
    <w:p w14:paraId="593F99A8" w14:textId="77777777" w:rsidR="00B67199" w:rsidRDefault="00B67199" w:rsidP="00B67199">
      <w:pPr>
        <w:rPr>
          <w:lang w:eastAsia="de-DE"/>
        </w:rPr>
      </w:pPr>
      <w:r>
        <w:rPr>
          <w:lang w:eastAsia="de-DE"/>
        </w:rPr>
        <w:t>Through routine VTS operations and interaction with maritime traffic, VTS operators are aware of the situation and circumstances in the VTS area, and may be in a position to detect and report events out of the ordinary.</w:t>
      </w:r>
    </w:p>
    <w:p w14:paraId="4DDFE7FD" w14:textId="77777777" w:rsidR="00B67199" w:rsidRDefault="00B67199" w:rsidP="00B67199">
      <w:pPr>
        <w:rPr>
          <w:lang w:eastAsia="de-DE"/>
        </w:rPr>
      </w:pPr>
      <w:r>
        <w:rPr>
          <w:lang w:eastAsia="de-DE"/>
        </w:rPr>
        <w:t>Though much has been written about Maritime Security in all relevant documents, there is no existing definition. SOLAS Chapter XI only provides a definition on Security Incident:</w:t>
      </w:r>
    </w:p>
    <w:p w14:paraId="21D3BBCA" w14:textId="77777777" w:rsidR="00B67199" w:rsidRDefault="00B67199" w:rsidP="00B67199">
      <w:pPr>
        <w:rPr>
          <w:lang w:eastAsia="de-DE"/>
        </w:rPr>
      </w:pPr>
      <w:r>
        <w:rPr>
          <w:lang w:eastAsia="de-DE"/>
        </w:rPr>
        <w:t>“Security incident means any suspicious act or circumstance threatening the security of a ship, including a mobile offshore drilling unit and a high-speed craft, or of a port facility or of any ship/port interface or any ship-to-ship activity.”</w:t>
      </w:r>
    </w:p>
    <w:p w14:paraId="52D7F6EB" w14:textId="77777777" w:rsidR="00B67199" w:rsidRDefault="00B67199" w:rsidP="00B67199">
      <w:pPr>
        <w:rPr>
          <w:lang w:eastAsia="de-DE"/>
        </w:rPr>
      </w:pPr>
    </w:p>
    <w:p w14:paraId="42287A99" w14:textId="77777777" w:rsidR="00B67199" w:rsidRDefault="00B67199" w:rsidP="00B67199">
      <w:pPr>
        <w:rPr>
          <w:lang w:eastAsia="de-DE"/>
        </w:rPr>
      </w:pPr>
      <w:r>
        <w:rPr>
          <w:lang w:eastAsia="de-DE"/>
        </w:rPr>
        <w:t>VTS may assist security assessments through:</w:t>
      </w:r>
    </w:p>
    <w:p w14:paraId="25F428A2" w14:textId="37F5A555" w:rsidR="00B67199" w:rsidRDefault="00B67199" w:rsidP="006F53BF">
      <w:pPr>
        <w:pStyle w:val="ListParagraph"/>
        <w:numPr>
          <w:ilvl w:val="0"/>
          <w:numId w:val="76"/>
        </w:numPr>
        <w:rPr>
          <w:lang w:eastAsia="de-DE"/>
        </w:rPr>
      </w:pPr>
      <w:r>
        <w:rPr>
          <w:lang w:eastAsia="de-DE"/>
        </w:rPr>
        <w:t xml:space="preserve">VTS in-depth knowledge of </w:t>
      </w:r>
      <w:r w:rsidR="008A1276">
        <w:rPr>
          <w:lang w:eastAsia="de-DE"/>
        </w:rPr>
        <w:t xml:space="preserve">coastal, </w:t>
      </w:r>
      <w:r>
        <w:rPr>
          <w:lang w:eastAsia="de-DE"/>
        </w:rPr>
        <w:t xml:space="preserve">port and </w:t>
      </w:r>
      <w:r w:rsidR="008A1276">
        <w:rPr>
          <w:lang w:eastAsia="de-DE"/>
        </w:rPr>
        <w:t xml:space="preserve">inland </w:t>
      </w:r>
      <w:r>
        <w:rPr>
          <w:lang w:eastAsia="de-DE"/>
        </w:rPr>
        <w:t>waterway infrastructure and its critical and vulnerable locations;</w:t>
      </w:r>
    </w:p>
    <w:p w14:paraId="22C79BA8" w14:textId="6FAF8421" w:rsidR="00B67199" w:rsidRDefault="00B67199" w:rsidP="006F53BF">
      <w:pPr>
        <w:pStyle w:val="ListParagraph"/>
        <w:numPr>
          <w:ilvl w:val="0"/>
          <w:numId w:val="76"/>
        </w:numPr>
        <w:rPr>
          <w:lang w:eastAsia="de-DE"/>
        </w:rPr>
      </w:pPr>
      <w:r>
        <w:rPr>
          <w:lang w:eastAsia="de-DE"/>
        </w:rPr>
        <w:t>VTS real-time knowledge of vessel activity, including scheduled movements, vessel locations and intentions;</w:t>
      </w:r>
    </w:p>
    <w:p w14:paraId="4E868F01" w14:textId="5CB2493F" w:rsidR="00BA5E0C" w:rsidRDefault="00BA5E0C" w:rsidP="006F53BF">
      <w:pPr>
        <w:pStyle w:val="ListParagraph"/>
        <w:numPr>
          <w:ilvl w:val="0"/>
          <w:numId w:val="76"/>
        </w:numPr>
        <w:rPr>
          <w:lang w:eastAsia="de-DE"/>
        </w:rPr>
      </w:pPr>
      <w:r>
        <w:rPr>
          <w:lang w:eastAsia="de-DE"/>
        </w:rPr>
        <w:t>VTS-capability to interact with law enforcing authorities;</w:t>
      </w:r>
    </w:p>
    <w:p w14:paraId="5EAB3679" w14:textId="6E67804B" w:rsidR="00B67199" w:rsidRDefault="00B67199" w:rsidP="006F53BF">
      <w:pPr>
        <w:pStyle w:val="ListParagraph"/>
        <w:numPr>
          <w:ilvl w:val="0"/>
          <w:numId w:val="76"/>
        </w:numPr>
        <w:rPr>
          <w:lang w:eastAsia="de-DE"/>
        </w:rPr>
      </w:pPr>
      <w:r>
        <w:rPr>
          <w:lang w:eastAsia="de-DE"/>
        </w:rPr>
        <w:t>VTS in-depth knowledge of regular port operations, including vessel routes</w:t>
      </w:r>
      <w:r w:rsidR="008A1276">
        <w:rPr>
          <w:lang w:eastAsia="de-DE"/>
        </w:rPr>
        <w:t xml:space="preserve"> and</w:t>
      </w:r>
      <w:r>
        <w:rPr>
          <w:lang w:eastAsia="de-DE"/>
        </w:rPr>
        <w:t xml:space="preserve"> </w:t>
      </w:r>
      <w:r w:rsidR="008A1276">
        <w:rPr>
          <w:lang w:eastAsia="de-DE"/>
        </w:rPr>
        <w:t xml:space="preserve">ship-port interface </w:t>
      </w:r>
      <w:r>
        <w:rPr>
          <w:lang w:eastAsia="de-DE"/>
        </w:rPr>
        <w:t>activities;</w:t>
      </w:r>
    </w:p>
    <w:p w14:paraId="6955B3DE" w14:textId="77777777" w:rsidR="00B67199" w:rsidRDefault="00B67199" w:rsidP="00B67199">
      <w:pPr>
        <w:rPr>
          <w:lang w:eastAsia="de-DE"/>
        </w:rPr>
      </w:pPr>
    </w:p>
    <w:p w14:paraId="17E24BC7" w14:textId="489B43F0" w:rsidR="00B67199" w:rsidRDefault="008A1276" w:rsidP="00B67199">
      <w:pPr>
        <w:rPr>
          <w:lang w:eastAsia="de-DE"/>
        </w:rPr>
      </w:pPr>
      <w:r>
        <w:rPr>
          <w:lang w:eastAsia="de-DE"/>
        </w:rPr>
        <w:t>The VTS maintains r</w:t>
      </w:r>
      <w:r w:rsidR="00B67199">
        <w:rPr>
          <w:lang w:eastAsia="de-DE"/>
        </w:rPr>
        <w:t>egular and continuous communications with vessel</w:t>
      </w:r>
      <w:r>
        <w:rPr>
          <w:lang w:eastAsia="de-DE"/>
        </w:rPr>
        <w:t>s</w:t>
      </w:r>
      <w:r w:rsidR="00B67199">
        <w:rPr>
          <w:lang w:eastAsia="de-DE"/>
        </w:rPr>
        <w:t xml:space="preserve"> in case a vessel is denied access to a port or restricted area for security reasons</w:t>
      </w:r>
      <w:r>
        <w:rPr>
          <w:lang w:eastAsia="de-DE"/>
        </w:rPr>
        <w:t xml:space="preserve">. The </w:t>
      </w:r>
      <w:r w:rsidR="00B67199">
        <w:rPr>
          <w:lang w:eastAsia="de-DE"/>
        </w:rPr>
        <w:t>VTS may determine a safe anchorage, holding area or designated route. The VTS may communicate this information to the vessel and to the appropriate security authority, and monitor the vessel’s status while anchored or in the holding area, or its progress and compliance to the designated route.</w:t>
      </w:r>
    </w:p>
    <w:p w14:paraId="5F81DBFF" w14:textId="77777777" w:rsidR="00B67199" w:rsidRDefault="00B67199" w:rsidP="00B67199">
      <w:pPr>
        <w:rPr>
          <w:lang w:eastAsia="de-DE"/>
        </w:rPr>
      </w:pPr>
    </w:p>
    <w:p w14:paraId="13E1A326" w14:textId="77777777" w:rsidR="00B67199" w:rsidRPr="0069714C" w:rsidRDefault="00B67199" w:rsidP="0069714C">
      <w:pPr>
        <w:pStyle w:val="BodyText"/>
        <w:rPr>
          <w:b/>
        </w:rPr>
      </w:pPr>
      <w:r w:rsidRPr="0069714C">
        <w:rPr>
          <w:b/>
        </w:rPr>
        <w:t>Safety and protection of the marine environment</w:t>
      </w:r>
    </w:p>
    <w:p w14:paraId="523CB6A8" w14:textId="77777777" w:rsidR="00B67199" w:rsidRDefault="00B67199" w:rsidP="00B67199">
      <w:pPr>
        <w:rPr>
          <w:lang w:eastAsia="de-DE"/>
        </w:rPr>
      </w:pPr>
      <w:r>
        <w:rPr>
          <w:lang w:eastAsia="de-DE"/>
        </w:rPr>
        <w:t>Prevention of intentional harm to vessels, waterways and infrastructure will contribute to the safety of personnel, vessels, cargo, and to the protection of the marine environment and of investments in port- or waterway infrastructure.</w:t>
      </w:r>
    </w:p>
    <w:p w14:paraId="7E381A4D" w14:textId="77777777" w:rsidR="00B67199" w:rsidRDefault="00B67199" w:rsidP="00B67199">
      <w:pPr>
        <w:rPr>
          <w:lang w:eastAsia="de-DE"/>
        </w:rPr>
      </w:pPr>
    </w:p>
    <w:p w14:paraId="495602EB" w14:textId="77777777" w:rsidR="00B67199" w:rsidRPr="0069714C" w:rsidRDefault="00B67199" w:rsidP="0069714C">
      <w:pPr>
        <w:pStyle w:val="BodyText"/>
        <w:rPr>
          <w:b/>
        </w:rPr>
      </w:pPr>
      <w:r w:rsidRPr="0069714C">
        <w:rPr>
          <w:b/>
        </w:rPr>
        <w:t>Efficiency of maritime traffic</w:t>
      </w:r>
    </w:p>
    <w:p w14:paraId="03BAD076" w14:textId="078A38D0" w:rsidR="00B67199" w:rsidRDefault="00B67199" w:rsidP="00B67199">
      <w:pPr>
        <w:rPr>
          <w:lang w:eastAsia="de-DE"/>
        </w:rPr>
      </w:pPr>
      <w:r>
        <w:rPr>
          <w:lang w:eastAsia="de-DE"/>
        </w:rPr>
        <w:t xml:space="preserve">Next to the support given </w:t>
      </w:r>
      <w:proofErr w:type="gramStart"/>
      <w:r>
        <w:rPr>
          <w:lang w:eastAsia="de-DE"/>
        </w:rPr>
        <w:t>by  VTS</w:t>
      </w:r>
      <w:proofErr w:type="gramEnd"/>
      <w:r>
        <w:rPr>
          <w:lang w:eastAsia="de-DE"/>
        </w:rPr>
        <w:t xml:space="preserve"> for improving safety and the fluency of maritime traffic,  support from VTS may also contribute to efficient information management in the maritime transport chain at large. For instance, when information and data contained in or captured by the VTS database is made available for re-use in a Single Window environment, multiple reporting and processing of the same information or data for different stakeholders can be avoided</w:t>
      </w:r>
      <w:proofErr w:type="gramStart"/>
      <w:r>
        <w:rPr>
          <w:lang w:eastAsia="de-DE"/>
        </w:rPr>
        <w:t>.(</w:t>
      </w:r>
      <w:proofErr w:type="gramEnd"/>
      <w:r>
        <w:rPr>
          <w:lang w:eastAsia="de-DE"/>
        </w:rPr>
        <w:t>e.g., notice of arrival to coastguard, customs, immigration, etc.).</w:t>
      </w:r>
    </w:p>
    <w:p w14:paraId="7E0FEC9D" w14:textId="77777777" w:rsidR="00B67199" w:rsidRDefault="00B67199" w:rsidP="00B67199">
      <w:pPr>
        <w:rPr>
          <w:lang w:eastAsia="de-DE"/>
        </w:rPr>
      </w:pPr>
      <w:r>
        <w:rPr>
          <w:lang w:eastAsia="de-DE"/>
        </w:rPr>
        <w:t>It should be noted that it is important to avoid confusion between allied services and the services provided by a VTS.</w:t>
      </w:r>
    </w:p>
    <w:p w14:paraId="43F551D9" w14:textId="77777777" w:rsidR="00B67199" w:rsidRDefault="00B67199" w:rsidP="00B67199">
      <w:pPr>
        <w:rPr>
          <w:lang w:eastAsia="de-DE"/>
        </w:rPr>
      </w:pPr>
    </w:p>
    <w:p w14:paraId="3551D39D" w14:textId="77777777" w:rsidR="00B67199" w:rsidRPr="0069714C" w:rsidRDefault="00B67199" w:rsidP="0069714C">
      <w:pPr>
        <w:pStyle w:val="BodyText"/>
        <w:rPr>
          <w:b/>
        </w:rPr>
      </w:pPr>
      <w:r w:rsidRPr="0069714C">
        <w:rPr>
          <w:b/>
        </w:rPr>
        <w:t>Search and Rescue</w:t>
      </w:r>
    </w:p>
    <w:p w14:paraId="125D642B" w14:textId="1EC1C30B" w:rsidR="003E0AB0" w:rsidRPr="003E0AB0" w:rsidRDefault="003E0AB0" w:rsidP="003E0AB0">
      <w:r w:rsidRPr="003E0AB0">
        <w:rPr>
          <w:lang w:eastAsia="de-DE"/>
        </w:rPr>
        <w:t xml:space="preserve">VTS operators are aware of the situation and circumstances in the VTS area and may be in a position to </w:t>
      </w:r>
      <w:proofErr w:type="gramStart"/>
      <w:r w:rsidRPr="003E0AB0">
        <w:rPr>
          <w:lang w:eastAsia="de-DE"/>
        </w:rPr>
        <w:t>detect  and</w:t>
      </w:r>
      <w:proofErr w:type="gramEnd"/>
      <w:r w:rsidRPr="003E0AB0">
        <w:rPr>
          <w:lang w:eastAsia="de-DE"/>
        </w:rPr>
        <w:t xml:space="preserve"> report the present information of the  SAR / emergency situation. VTS may collect information from all vessels concerned in SAR area.</w:t>
      </w:r>
    </w:p>
    <w:p w14:paraId="524240E3" w14:textId="77777777" w:rsidR="003E0AB0" w:rsidRPr="003E0AB0" w:rsidRDefault="003E0AB0" w:rsidP="003E0AB0">
      <w:pPr>
        <w:spacing w:after="120"/>
        <w:jc w:val="both"/>
        <w:rPr>
          <w:rFonts w:eastAsia="Calibri" w:cs="Calibri"/>
          <w:lang w:eastAsia="de-DE"/>
        </w:rPr>
      </w:pPr>
      <w:r w:rsidRPr="003E0AB0">
        <w:rPr>
          <w:rFonts w:eastAsia="Calibri" w:cs="Calibri"/>
          <w:lang w:eastAsia="de-DE"/>
        </w:rPr>
        <w:t>In this manner VTS may assist</w:t>
      </w:r>
      <w:proofErr w:type="gramStart"/>
      <w:r w:rsidRPr="003E0AB0">
        <w:rPr>
          <w:rFonts w:eastAsia="Calibri" w:cs="Calibri"/>
          <w:lang w:eastAsia="de-DE"/>
        </w:rPr>
        <w:t>,  by</w:t>
      </w:r>
      <w:proofErr w:type="gramEnd"/>
      <w:r w:rsidRPr="003E0AB0">
        <w:rPr>
          <w:rFonts w:eastAsia="Calibri" w:cs="Calibri"/>
          <w:lang w:eastAsia="de-DE"/>
        </w:rPr>
        <w:t xml:space="preserve"> providing and exchange of information to the MRCC for SAR and emergency operations in VTS area. An examples of </w:t>
      </w:r>
      <w:proofErr w:type="gramStart"/>
      <w:r w:rsidRPr="003E0AB0">
        <w:rPr>
          <w:rFonts w:eastAsia="Calibri" w:cs="Calibri"/>
          <w:lang w:eastAsia="de-DE"/>
        </w:rPr>
        <w:t>good  practice</w:t>
      </w:r>
      <w:proofErr w:type="gramEnd"/>
      <w:r w:rsidRPr="003E0AB0">
        <w:rPr>
          <w:rFonts w:eastAsia="Calibri" w:cs="Calibri"/>
          <w:lang w:eastAsia="de-DE"/>
        </w:rPr>
        <w:t xml:space="preserve"> operational procedures concerning SAR and emergency situations are given in ANNEX C.</w:t>
      </w:r>
    </w:p>
    <w:p w14:paraId="77E1340F" w14:textId="77777777" w:rsidR="003E0AB0" w:rsidRPr="003E0AB0" w:rsidRDefault="003E0AB0" w:rsidP="00B67199">
      <w:pPr>
        <w:pStyle w:val="BodyText"/>
        <w:rPr>
          <w:lang w:eastAsia="de-DE"/>
        </w:rPr>
      </w:pPr>
    </w:p>
    <w:p w14:paraId="10E74B56" w14:textId="77777777" w:rsidR="00B67199" w:rsidRDefault="00B67199" w:rsidP="00B67199">
      <w:pPr>
        <w:rPr>
          <w:lang w:eastAsia="de-DE"/>
        </w:rPr>
      </w:pPr>
      <w:r>
        <w:rPr>
          <w:lang w:eastAsia="de-DE"/>
        </w:rPr>
        <w:br w:type="page"/>
      </w:r>
    </w:p>
    <w:p w14:paraId="1E28E12C" w14:textId="77777777" w:rsidR="00DC30BB" w:rsidRDefault="00DC30BB">
      <w:pPr>
        <w:rPr>
          <w:lang w:eastAsia="de-DE"/>
        </w:rPr>
      </w:pPr>
    </w:p>
    <w:p w14:paraId="3C58B193" w14:textId="0D5D6FF9" w:rsidR="00EA4DD7" w:rsidRPr="00B67199" w:rsidRDefault="00EA4DD7" w:rsidP="00AE42AF">
      <w:pPr>
        <w:pStyle w:val="Annex"/>
        <w:rPr>
          <w:lang w:val="bg-BG"/>
        </w:rPr>
      </w:pPr>
      <w:bookmarkStart w:id="11" w:name="_Toc350950208"/>
      <w:r w:rsidRPr="00B67199">
        <w:t>EXAMPLES OF OPERATIONAL PROCEDURES</w:t>
      </w:r>
      <w:bookmarkEnd w:id="11"/>
    </w:p>
    <w:p w14:paraId="31A13895" w14:textId="77777777" w:rsidR="00EA4DD7" w:rsidRPr="00EA4DD7" w:rsidRDefault="00EA4DD7" w:rsidP="00EA4DD7">
      <w:pPr>
        <w:autoSpaceDE w:val="0"/>
        <w:autoSpaceDN w:val="0"/>
        <w:adjustRightInd w:val="0"/>
        <w:spacing w:before="120" w:after="120"/>
        <w:ind w:hanging="1"/>
        <w:rPr>
          <w:rFonts w:eastAsia="Times New Roman"/>
          <w:b/>
          <w:color w:val="000000"/>
          <w:lang w:val="bg-BG" w:eastAsia="en-GB"/>
        </w:rPr>
      </w:pPr>
    </w:p>
    <w:p w14:paraId="1104805A" w14:textId="77777777" w:rsidR="00EA4DD7" w:rsidRPr="0069714C" w:rsidRDefault="00EA4DD7" w:rsidP="0069714C">
      <w:pPr>
        <w:pStyle w:val="BodyText"/>
        <w:rPr>
          <w:b/>
        </w:rPr>
      </w:pPr>
      <w:bookmarkStart w:id="12" w:name="_Toc320119203"/>
      <w:r w:rsidRPr="0069714C">
        <w:rPr>
          <w:b/>
          <w:lang w:val="bg-BG"/>
        </w:rPr>
        <w:t xml:space="preserve">Introduction: </w:t>
      </w:r>
      <w:r w:rsidRPr="0069714C">
        <w:rPr>
          <w:b/>
        </w:rPr>
        <w:t>VTS  Role</w:t>
      </w:r>
      <w:bookmarkEnd w:id="12"/>
      <w:r w:rsidRPr="0069714C">
        <w:rPr>
          <w:b/>
        </w:rPr>
        <w:t xml:space="preserve"> in emergency situations</w:t>
      </w:r>
    </w:p>
    <w:p w14:paraId="74BCB676" w14:textId="77777777" w:rsidR="00EA4DD7" w:rsidRPr="00EA4DD7" w:rsidRDefault="00EA4DD7" w:rsidP="00EA4DD7">
      <w:pPr>
        <w:autoSpaceDE w:val="0"/>
        <w:autoSpaceDN w:val="0"/>
        <w:adjustRightInd w:val="0"/>
        <w:spacing w:before="60" w:after="60"/>
        <w:jc w:val="both"/>
        <w:rPr>
          <w:rFonts w:eastAsia="Times New Roman"/>
          <w:color w:val="000000"/>
          <w:lang w:eastAsia="en-GB"/>
        </w:rPr>
      </w:pPr>
      <w:r w:rsidRPr="00EA4DD7">
        <w:rPr>
          <w:rFonts w:eastAsia="Times New Roman"/>
          <w:color w:val="000000"/>
          <w:lang w:eastAsia="en-GB"/>
        </w:rPr>
        <w:t xml:space="preserve">Co-operation with allied services is related to safety, security and efficiency. It should be a continuous process and action between services needs to be agreed. Procedures for the co-operation between parties may be established. </w:t>
      </w:r>
    </w:p>
    <w:p w14:paraId="06B0CECC" w14:textId="77777777" w:rsidR="00EA4DD7" w:rsidRDefault="00EA4DD7" w:rsidP="00EA4DD7">
      <w:pPr>
        <w:autoSpaceDE w:val="0"/>
        <w:autoSpaceDN w:val="0"/>
        <w:adjustRightInd w:val="0"/>
        <w:spacing w:before="60" w:after="60"/>
        <w:jc w:val="both"/>
        <w:rPr>
          <w:rFonts w:eastAsia="Times New Roman"/>
          <w:color w:val="000000"/>
          <w:lang w:eastAsia="en-GB"/>
        </w:rPr>
      </w:pPr>
      <w:r w:rsidRPr="00EA4DD7">
        <w:rPr>
          <w:rFonts w:eastAsia="Times New Roman"/>
          <w:color w:val="000000"/>
          <w:lang w:eastAsia="en-GB"/>
        </w:rPr>
        <w:t>Incidental co-operation with emergency services, such as Search and Rescue and Pollution Control may be conducted in accordance with pre-established contingency plans in which the procedures for the co-operations are laid down and responsibilities established.</w:t>
      </w:r>
    </w:p>
    <w:p w14:paraId="15054309" w14:textId="77777777" w:rsidR="0069714C" w:rsidRPr="00EA4DD7" w:rsidRDefault="0069714C" w:rsidP="00EA4DD7">
      <w:pPr>
        <w:autoSpaceDE w:val="0"/>
        <w:autoSpaceDN w:val="0"/>
        <w:adjustRightInd w:val="0"/>
        <w:spacing w:before="60" w:after="60"/>
        <w:jc w:val="both"/>
        <w:rPr>
          <w:rFonts w:eastAsia="Times New Roman"/>
          <w:color w:val="000000"/>
          <w:lang w:val="en-US" w:eastAsia="en-GB"/>
        </w:rPr>
      </w:pPr>
    </w:p>
    <w:p w14:paraId="47FA1A3C" w14:textId="115526E4" w:rsidR="00EA4DD7" w:rsidRPr="0069714C" w:rsidRDefault="00EA4DD7" w:rsidP="0069714C">
      <w:pPr>
        <w:pStyle w:val="BodyText"/>
        <w:rPr>
          <w:b/>
        </w:rPr>
      </w:pPr>
      <w:bookmarkStart w:id="13" w:name="_Toc320119205"/>
      <w:r w:rsidRPr="0069714C">
        <w:rPr>
          <w:b/>
          <w:lang w:val="bg-BG"/>
        </w:rPr>
        <w:t xml:space="preserve">Operational </w:t>
      </w:r>
      <w:r w:rsidRPr="0069714C">
        <w:rPr>
          <w:b/>
        </w:rPr>
        <w:t>Emergency Procedures</w:t>
      </w:r>
      <w:bookmarkEnd w:id="13"/>
    </w:p>
    <w:p w14:paraId="17C8770F" w14:textId="232CCE34" w:rsidR="0069714C" w:rsidRDefault="00EA4DD7" w:rsidP="00EA4DD7">
      <w:pPr>
        <w:spacing w:after="120"/>
        <w:jc w:val="both"/>
        <w:rPr>
          <w:rFonts w:eastAsia="Times New Roman" w:cs="Times New Roman"/>
          <w:szCs w:val="24"/>
          <w:lang w:eastAsia="sv-SE"/>
        </w:rPr>
      </w:pPr>
      <w:r w:rsidRPr="00EA4DD7">
        <w:rPr>
          <w:rFonts w:eastAsia="Times New Roman" w:cs="Times New Roman"/>
          <w:szCs w:val="24"/>
          <w:lang w:eastAsia="sv-SE"/>
        </w:rPr>
        <w:t>The VTS functions according to IALA Recommendation V-127 “Operational Procedures for VTS” are subdivided into internal and external.  External Procedures cover procedures that govern the interaction with participating vessels and allied services.</w:t>
      </w:r>
      <w:r w:rsidR="0069714C">
        <w:rPr>
          <w:rFonts w:eastAsia="Times New Roman" w:cs="Times New Roman"/>
          <w:szCs w:val="24"/>
          <w:lang w:eastAsia="sv-SE"/>
        </w:rPr>
        <w:t xml:space="preserve"> </w:t>
      </w:r>
      <w:r w:rsidRPr="00EA4DD7">
        <w:rPr>
          <w:rFonts w:eastAsia="Times New Roman" w:cs="Times New Roman"/>
          <w:szCs w:val="24"/>
          <w:lang w:eastAsia="sv-SE"/>
        </w:rPr>
        <w:t>The services of the VTS centre should be maintained during any emergency response.</w:t>
      </w:r>
    </w:p>
    <w:p w14:paraId="2B777E59" w14:textId="77777777" w:rsidR="003D1F16" w:rsidRPr="00EA4DD7" w:rsidRDefault="003D1F16" w:rsidP="00EA4DD7">
      <w:pPr>
        <w:spacing w:after="120"/>
        <w:jc w:val="both"/>
        <w:rPr>
          <w:rFonts w:eastAsia="Times New Roman" w:cs="Times New Roman"/>
          <w:szCs w:val="24"/>
          <w:lang w:eastAsia="sv-SE"/>
        </w:rPr>
      </w:pPr>
    </w:p>
    <w:p w14:paraId="4188819E" w14:textId="77777777" w:rsidR="00EA4DD7" w:rsidRPr="0069714C" w:rsidRDefault="00EA4DD7" w:rsidP="0069714C">
      <w:pPr>
        <w:pStyle w:val="BodyText"/>
        <w:rPr>
          <w:b/>
        </w:rPr>
      </w:pPr>
      <w:r w:rsidRPr="0069714C">
        <w:rPr>
          <w:b/>
        </w:rPr>
        <w:t>Collision, Capsize, Sinking, Grounding, Fire On Vessel, Man Overboard</w:t>
      </w:r>
    </w:p>
    <w:p w14:paraId="2CE151E2" w14:textId="77777777" w:rsidR="00EA4DD7" w:rsidRPr="00EA4DD7" w:rsidRDefault="00EA4DD7" w:rsidP="00EA4DD7">
      <w:pPr>
        <w:spacing w:after="120"/>
        <w:jc w:val="both"/>
        <w:rPr>
          <w:rFonts w:eastAsia="Times New Roman" w:cs="Times New Roman"/>
          <w:szCs w:val="24"/>
          <w:lang w:eastAsia="sv-SE"/>
        </w:rPr>
      </w:pPr>
      <w:r w:rsidRPr="00EA4DD7">
        <w:rPr>
          <w:rFonts w:eastAsia="Times New Roman" w:cs="Times New Roman"/>
          <w:szCs w:val="24"/>
          <w:lang w:eastAsia="sv-SE"/>
        </w:rPr>
        <w:t>Procedures may be established to deal with incidents such as collision, capsize, sinking, grounding, fire on vessel, ‘man overboard’, which may include the following actions:</w:t>
      </w:r>
    </w:p>
    <w:p w14:paraId="5B0F0984" w14:textId="77777777" w:rsidR="00EA4DD7" w:rsidRPr="0069714C" w:rsidRDefault="00EA4DD7" w:rsidP="0069714C">
      <w:pPr>
        <w:pStyle w:val="ListParagraph"/>
        <w:numPr>
          <w:ilvl w:val="0"/>
          <w:numId w:val="74"/>
        </w:numPr>
        <w:spacing w:after="120"/>
        <w:jc w:val="both"/>
        <w:rPr>
          <w:rFonts w:eastAsia="Times New Roman" w:cs="Times New Roman"/>
          <w:szCs w:val="24"/>
          <w:lang w:eastAsia="sv-SE"/>
        </w:rPr>
      </w:pPr>
      <w:r w:rsidRPr="0069714C">
        <w:rPr>
          <w:rFonts w:eastAsia="Times New Roman" w:cs="Times New Roman"/>
          <w:szCs w:val="24"/>
          <w:lang w:eastAsia="sv-SE"/>
        </w:rPr>
        <w:t>Alert rescue co-ordination centre;</w:t>
      </w:r>
    </w:p>
    <w:p w14:paraId="6AECF28E" w14:textId="77777777" w:rsidR="00EA4DD7" w:rsidRPr="0069714C" w:rsidRDefault="00EA4DD7" w:rsidP="0069714C">
      <w:pPr>
        <w:pStyle w:val="ListParagraph"/>
        <w:numPr>
          <w:ilvl w:val="0"/>
          <w:numId w:val="74"/>
        </w:numPr>
        <w:spacing w:after="120"/>
        <w:jc w:val="both"/>
        <w:rPr>
          <w:rFonts w:eastAsia="Times New Roman" w:cs="Times New Roman"/>
          <w:szCs w:val="24"/>
          <w:lang w:eastAsia="sv-SE"/>
        </w:rPr>
      </w:pPr>
      <w:r w:rsidRPr="0069714C">
        <w:rPr>
          <w:rFonts w:eastAsia="Times New Roman" w:cs="Times New Roman"/>
          <w:szCs w:val="24"/>
          <w:lang w:eastAsia="sv-SE"/>
        </w:rPr>
        <w:t>Inform relevant regulatory authority/</w:t>
      </w:r>
      <w:proofErr w:type="spellStart"/>
      <w:r w:rsidRPr="0069714C">
        <w:rPr>
          <w:rFonts w:eastAsia="Times New Roman" w:cs="Times New Roman"/>
          <w:szCs w:val="24"/>
          <w:lang w:eastAsia="sv-SE"/>
        </w:rPr>
        <w:t>ies</w:t>
      </w:r>
      <w:proofErr w:type="spellEnd"/>
      <w:r w:rsidRPr="0069714C">
        <w:rPr>
          <w:rFonts w:eastAsia="Times New Roman" w:cs="Times New Roman"/>
          <w:szCs w:val="24"/>
          <w:lang w:eastAsia="sv-SE"/>
        </w:rPr>
        <w:t>;</w:t>
      </w:r>
    </w:p>
    <w:p w14:paraId="1F22171E" w14:textId="77777777" w:rsidR="00EA4DD7" w:rsidRPr="0069714C" w:rsidRDefault="00EA4DD7" w:rsidP="0069714C">
      <w:pPr>
        <w:pStyle w:val="ListParagraph"/>
        <w:numPr>
          <w:ilvl w:val="0"/>
          <w:numId w:val="74"/>
        </w:numPr>
        <w:spacing w:after="120"/>
        <w:jc w:val="both"/>
        <w:rPr>
          <w:rFonts w:eastAsia="Times New Roman" w:cs="Times New Roman"/>
          <w:szCs w:val="24"/>
          <w:lang w:eastAsia="sv-SE"/>
        </w:rPr>
      </w:pPr>
      <w:r w:rsidRPr="0069714C">
        <w:rPr>
          <w:rFonts w:eastAsia="Times New Roman" w:cs="Times New Roman"/>
          <w:szCs w:val="24"/>
          <w:lang w:eastAsia="sv-SE"/>
        </w:rPr>
        <w:t>Inform relevant emergency services;</w:t>
      </w:r>
    </w:p>
    <w:p w14:paraId="79DD922B" w14:textId="77777777" w:rsidR="00EA4DD7" w:rsidRPr="0069714C" w:rsidRDefault="00EA4DD7" w:rsidP="0069714C">
      <w:pPr>
        <w:pStyle w:val="ListParagraph"/>
        <w:numPr>
          <w:ilvl w:val="0"/>
          <w:numId w:val="74"/>
        </w:numPr>
        <w:spacing w:after="120"/>
        <w:jc w:val="both"/>
        <w:rPr>
          <w:rFonts w:eastAsia="Times New Roman" w:cs="Times New Roman"/>
          <w:szCs w:val="24"/>
          <w:lang w:eastAsia="sv-SE"/>
        </w:rPr>
      </w:pPr>
      <w:r w:rsidRPr="0069714C">
        <w:rPr>
          <w:rFonts w:eastAsia="Times New Roman" w:cs="Times New Roman"/>
          <w:szCs w:val="24"/>
          <w:lang w:eastAsia="sv-SE"/>
        </w:rPr>
        <w:t>Act on local call-out procedures;</w:t>
      </w:r>
    </w:p>
    <w:p w14:paraId="443D6545" w14:textId="77777777" w:rsidR="00EA4DD7" w:rsidRPr="0069714C" w:rsidRDefault="00EA4DD7" w:rsidP="0069714C">
      <w:pPr>
        <w:pStyle w:val="ListParagraph"/>
        <w:numPr>
          <w:ilvl w:val="0"/>
          <w:numId w:val="74"/>
        </w:numPr>
        <w:spacing w:after="120"/>
        <w:jc w:val="both"/>
        <w:rPr>
          <w:rFonts w:eastAsia="Times New Roman" w:cs="Times New Roman"/>
          <w:szCs w:val="24"/>
          <w:lang w:eastAsia="sv-SE"/>
        </w:rPr>
      </w:pPr>
      <w:r w:rsidRPr="0069714C">
        <w:rPr>
          <w:rFonts w:eastAsia="Times New Roman" w:cs="Times New Roman"/>
          <w:szCs w:val="24"/>
          <w:lang w:eastAsia="sv-SE"/>
        </w:rPr>
        <w:t>Consider back-up VTS personnel;</w:t>
      </w:r>
    </w:p>
    <w:p w14:paraId="0262E641" w14:textId="77777777" w:rsidR="00EA4DD7" w:rsidRPr="0069714C" w:rsidRDefault="00EA4DD7" w:rsidP="0069714C">
      <w:pPr>
        <w:pStyle w:val="ListParagraph"/>
        <w:numPr>
          <w:ilvl w:val="0"/>
          <w:numId w:val="74"/>
        </w:numPr>
        <w:spacing w:after="120"/>
        <w:jc w:val="both"/>
        <w:rPr>
          <w:rFonts w:eastAsia="Times New Roman" w:cs="Times New Roman"/>
          <w:szCs w:val="24"/>
          <w:lang w:eastAsia="sv-SE"/>
        </w:rPr>
      </w:pPr>
      <w:r w:rsidRPr="0069714C">
        <w:rPr>
          <w:rFonts w:eastAsia="Times New Roman" w:cs="Times New Roman"/>
          <w:szCs w:val="24"/>
          <w:lang w:eastAsia="sv-SE"/>
        </w:rPr>
        <w:t>Promulgate information concerning incident to vessels in VTS area;</w:t>
      </w:r>
    </w:p>
    <w:p w14:paraId="27280B74" w14:textId="77777777" w:rsidR="00EA4DD7" w:rsidRPr="0069714C" w:rsidRDefault="00EA4DD7" w:rsidP="0069714C">
      <w:pPr>
        <w:pStyle w:val="ListParagraph"/>
        <w:numPr>
          <w:ilvl w:val="0"/>
          <w:numId w:val="74"/>
        </w:numPr>
        <w:spacing w:after="120"/>
        <w:jc w:val="both"/>
        <w:rPr>
          <w:rFonts w:eastAsia="Times New Roman" w:cs="Times New Roman"/>
          <w:szCs w:val="24"/>
          <w:lang w:eastAsia="sv-SE"/>
        </w:rPr>
      </w:pPr>
      <w:r w:rsidRPr="0069714C">
        <w:rPr>
          <w:rFonts w:eastAsia="Times New Roman" w:cs="Times New Roman"/>
          <w:szCs w:val="24"/>
          <w:lang w:eastAsia="sv-SE"/>
        </w:rPr>
        <w:t>Restrict traffic in the area;</w:t>
      </w:r>
    </w:p>
    <w:p w14:paraId="464C31B1" w14:textId="77777777" w:rsidR="00EA4DD7" w:rsidRPr="0069714C" w:rsidRDefault="00EA4DD7" w:rsidP="0069714C">
      <w:pPr>
        <w:pStyle w:val="ListParagraph"/>
        <w:numPr>
          <w:ilvl w:val="0"/>
          <w:numId w:val="74"/>
        </w:numPr>
        <w:spacing w:after="120"/>
        <w:jc w:val="both"/>
        <w:rPr>
          <w:rFonts w:eastAsia="Times New Roman" w:cs="Times New Roman"/>
          <w:szCs w:val="24"/>
          <w:lang w:eastAsia="sv-SE"/>
        </w:rPr>
      </w:pPr>
      <w:r w:rsidRPr="0069714C">
        <w:rPr>
          <w:rFonts w:eastAsia="Times New Roman" w:cs="Times New Roman"/>
          <w:szCs w:val="24"/>
          <w:lang w:eastAsia="sv-SE"/>
        </w:rPr>
        <w:t>Activate tugs and other support units; and</w:t>
      </w:r>
    </w:p>
    <w:p w14:paraId="741B27E4" w14:textId="77777777" w:rsidR="00EA4DD7" w:rsidRPr="0069714C" w:rsidRDefault="00EA4DD7" w:rsidP="0069714C">
      <w:pPr>
        <w:pStyle w:val="ListParagraph"/>
        <w:numPr>
          <w:ilvl w:val="0"/>
          <w:numId w:val="74"/>
        </w:numPr>
        <w:spacing w:after="120"/>
        <w:jc w:val="both"/>
        <w:rPr>
          <w:rFonts w:eastAsia="Times New Roman" w:cs="Times New Roman"/>
          <w:szCs w:val="24"/>
          <w:lang w:eastAsia="sv-SE"/>
        </w:rPr>
      </w:pPr>
      <w:r w:rsidRPr="0069714C">
        <w:rPr>
          <w:rFonts w:eastAsia="Times New Roman" w:cs="Times New Roman"/>
          <w:szCs w:val="24"/>
          <w:lang w:eastAsia="sv-SE"/>
        </w:rPr>
        <w:t>Ensure all recording equipment is operating correctly.</w:t>
      </w:r>
    </w:p>
    <w:p w14:paraId="50D658CD" w14:textId="77777777" w:rsidR="00EA4DD7" w:rsidRPr="00EA4DD7" w:rsidRDefault="00EA4DD7" w:rsidP="00EA4DD7">
      <w:pPr>
        <w:spacing w:after="120"/>
        <w:ind w:left="720"/>
        <w:jc w:val="both"/>
        <w:rPr>
          <w:rFonts w:eastAsia="Times New Roman" w:cs="Times New Roman"/>
          <w:szCs w:val="24"/>
          <w:lang w:eastAsia="sv-SE"/>
        </w:rPr>
      </w:pPr>
    </w:p>
    <w:p w14:paraId="4A199DCB" w14:textId="7DB6E890" w:rsidR="00EA4DD7" w:rsidRPr="0069714C" w:rsidRDefault="00EA4DD7" w:rsidP="0069714C">
      <w:pPr>
        <w:pStyle w:val="BodyText"/>
        <w:rPr>
          <w:b/>
        </w:rPr>
      </w:pPr>
      <w:r w:rsidRPr="0069714C">
        <w:rPr>
          <w:b/>
        </w:rPr>
        <w:t>Pollution</w:t>
      </w:r>
    </w:p>
    <w:p w14:paraId="53C74F1C" w14:textId="77777777" w:rsidR="00EA4DD7" w:rsidRPr="00EA4DD7" w:rsidRDefault="00EA4DD7" w:rsidP="00EA4DD7">
      <w:pPr>
        <w:spacing w:after="120"/>
        <w:jc w:val="both"/>
        <w:rPr>
          <w:rFonts w:eastAsia="Times New Roman" w:cs="Times New Roman"/>
          <w:szCs w:val="24"/>
          <w:lang w:eastAsia="sv-SE"/>
        </w:rPr>
      </w:pPr>
      <w:r w:rsidRPr="00EA4DD7">
        <w:rPr>
          <w:rFonts w:eastAsia="Times New Roman" w:cs="Times New Roman"/>
          <w:szCs w:val="24"/>
          <w:lang w:eastAsia="sv-SE"/>
        </w:rPr>
        <w:t>Pollution incident procedures may be established. The following actions may be included:</w:t>
      </w:r>
    </w:p>
    <w:p w14:paraId="2032C143" w14:textId="77777777" w:rsidR="00EA4DD7" w:rsidRPr="0069714C" w:rsidRDefault="00EA4DD7" w:rsidP="0069714C">
      <w:pPr>
        <w:pStyle w:val="ListParagraph"/>
        <w:numPr>
          <w:ilvl w:val="0"/>
          <w:numId w:val="73"/>
        </w:numPr>
        <w:spacing w:after="120"/>
        <w:jc w:val="both"/>
        <w:rPr>
          <w:rFonts w:eastAsia="Times New Roman" w:cs="Times New Roman"/>
          <w:szCs w:val="24"/>
          <w:lang w:eastAsia="sv-SE"/>
        </w:rPr>
      </w:pPr>
      <w:r w:rsidRPr="0069714C">
        <w:rPr>
          <w:rFonts w:eastAsia="Times New Roman" w:cs="Times New Roman"/>
          <w:szCs w:val="24"/>
          <w:lang w:eastAsia="sv-SE"/>
        </w:rPr>
        <w:t>Inform relevant regulatory authority/</w:t>
      </w:r>
      <w:proofErr w:type="spellStart"/>
      <w:r w:rsidRPr="0069714C">
        <w:rPr>
          <w:rFonts w:eastAsia="Times New Roman" w:cs="Times New Roman"/>
          <w:szCs w:val="24"/>
          <w:lang w:eastAsia="sv-SE"/>
        </w:rPr>
        <w:t>ies</w:t>
      </w:r>
      <w:proofErr w:type="spellEnd"/>
      <w:r w:rsidRPr="0069714C">
        <w:rPr>
          <w:rFonts w:eastAsia="Times New Roman" w:cs="Times New Roman"/>
          <w:szCs w:val="24"/>
          <w:lang w:eastAsia="sv-SE"/>
        </w:rPr>
        <w:t xml:space="preserve">; </w:t>
      </w:r>
    </w:p>
    <w:p w14:paraId="562CE3E2" w14:textId="77777777" w:rsidR="00EA4DD7" w:rsidRPr="0069714C" w:rsidRDefault="00EA4DD7" w:rsidP="0069714C">
      <w:pPr>
        <w:pStyle w:val="ListParagraph"/>
        <w:numPr>
          <w:ilvl w:val="0"/>
          <w:numId w:val="73"/>
        </w:numPr>
        <w:spacing w:after="120"/>
        <w:jc w:val="both"/>
        <w:rPr>
          <w:rFonts w:eastAsia="Times New Roman" w:cs="Times New Roman"/>
          <w:szCs w:val="24"/>
          <w:lang w:eastAsia="sv-SE"/>
        </w:rPr>
      </w:pPr>
      <w:r w:rsidRPr="0069714C">
        <w:rPr>
          <w:rFonts w:eastAsia="Times New Roman" w:cs="Times New Roman"/>
          <w:szCs w:val="24"/>
          <w:lang w:eastAsia="sv-SE"/>
        </w:rPr>
        <w:t>Alert relevant environmental authority;</w:t>
      </w:r>
    </w:p>
    <w:p w14:paraId="132F25F4" w14:textId="77777777" w:rsidR="00EA4DD7" w:rsidRPr="0069714C" w:rsidRDefault="00EA4DD7" w:rsidP="0069714C">
      <w:pPr>
        <w:pStyle w:val="ListParagraph"/>
        <w:numPr>
          <w:ilvl w:val="0"/>
          <w:numId w:val="73"/>
        </w:numPr>
        <w:spacing w:after="120"/>
        <w:jc w:val="both"/>
        <w:rPr>
          <w:rFonts w:eastAsia="Times New Roman" w:cs="Times New Roman"/>
          <w:szCs w:val="24"/>
          <w:lang w:eastAsia="sv-SE"/>
        </w:rPr>
      </w:pPr>
      <w:r w:rsidRPr="0069714C">
        <w:rPr>
          <w:rFonts w:eastAsia="Times New Roman" w:cs="Times New Roman"/>
          <w:szCs w:val="24"/>
          <w:lang w:eastAsia="sv-SE"/>
        </w:rPr>
        <w:t>Assess scale of incident and call in specialist support as appropriate;</w:t>
      </w:r>
    </w:p>
    <w:p w14:paraId="12CFB4BF" w14:textId="77777777" w:rsidR="00EA4DD7" w:rsidRPr="0069714C" w:rsidRDefault="00EA4DD7" w:rsidP="0069714C">
      <w:pPr>
        <w:pStyle w:val="ListParagraph"/>
        <w:numPr>
          <w:ilvl w:val="0"/>
          <w:numId w:val="73"/>
        </w:numPr>
        <w:spacing w:after="120"/>
        <w:jc w:val="both"/>
        <w:rPr>
          <w:rFonts w:eastAsia="Times New Roman" w:cs="Times New Roman"/>
          <w:szCs w:val="24"/>
          <w:lang w:eastAsia="sv-SE"/>
        </w:rPr>
      </w:pPr>
      <w:r w:rsidRPr="0069714C">
        <w:rPr>
          <w:rFonts w:eastAsia="Times New Roman" w:cs="Times New Roman"/>
          <w:szCs w:val="24"/>
          <w:lang w:eastAsia="sv-SE"/>
        </w:rPr>
        <w:t>Promulgate information concerning incident to vessels in VTS area; and</w:t>
      </w:r>
    </w:p>
    <w:p w14:paraId="4555B238" w14:textId="77777777" w:rsidR="00EA4DD7" w:rsidRPr="0069714C" w:rsidRDefault="00EA4DD7" w:rsidP="0069714C">
      <w:pPr>
        <w:pStyle w:val="ListParagraph"/>
        <w:numPr>
          <w:ilvl w:val="0"/>
          <w:numId w:val="73"/>
        </w:numPr>
        <w:spacing w:after="120"/>
        <w:jc w:val="both"/>
        <w:rPr>
          <w:rFonts w:eastAsia="Times New Roman" w:cs="Times New Roman"/>
          <w:szCs w:val="24"/>
          <w:lang w:eastAsia="sv-SE"/>
        </w:rPr>
      </w:pPr>
      <w:r w:rsidRPr="0069714C">
        <w:rPr>
          <w:rFonts w:eastAsia="Times New Roman" w:cs="Times New Roman"/>
          <w:szCs w:val="24"/>
          <w:lang w:eastAsia="sv-SE"/>
        </w:rPr>
        <w:t xml:space="preserve">Restrict traffic in the area. </w:t>
      </w:r>
    </w:p>
    <w:p w14:paraId="62D727B9" w14:textId="77777777" w:rsidR="00C613E1" w:rsidRDefault="00C613E1" w:rsidP="0069714C">
      <w:pPr>
        <w:pStyle w:val="BodyText"/>
        <w:rPr>
          <w:b/>
        </w:rPr>
      </w:pPr>
    </w:p>
    <w:p w14:paraId="0C536D25" w14:textId="77777777" w:rsidR="00C613E1" w:rsidRDefault="00C613E1">
      <w:pPr>
        <w:rPr>
          <w:rFonts w:eastAsia="Calibri" w:cs="Calibri"/>
          <w:b/>
          <w:lang w:eastAsia="en-GB"/>
        </w:rPr>
      </w:pPr>
      <w:r>
        <w:rPr>
          <w:b/>
        </w:rPr>
        <w:br w:type="page"/>
      </w:r>
    </w:p>
    <w:p w14:paraId="03A2D5FB" w14:textId="731BCB4E" w:rsidR="00EA4DD7" w:rsidRPr="0069714C" w:rsidRDefault="00EA4DD7" w:rsidP="0069714C">
      <w:pPr>
        <w:pStyle w:val="BodyText"/>
        <w:rPr>
          <w:b/>
        </w:rPr>
      </w:pPr>
      <w:r w:rsidRPr="0069714C">
        <w:rPr>
          <w:b/>
        </w:rPr>
        <w:lastRenderedPageBreak/>
        <w:t>Places of Refuge</w:t>
      </w:r>
    </w:p>
    <w:p w14:paraId="18F7A42D" w14:textId="77777777" w:rsidR="00EA4DD7" w:rsidRPr="00EA4DD7" w:rsidRDefault="00EA4DD7" w:rsidP="00EA4DD7">
      <w:pPr>
        <w:spacing w:after="120"/>
        <w:jc w:val="both"/>
        <w:rPr>
          <w:rFonts w:eastAsia="Times New Roman" w:cs="Times New Roman"/>
          <w:szCs w:val="24"/>
          <w:lang w:eastAsia="sv-SE"/>
        </w:rPr>
      </w:pPr>
      <w:r w:rsidRPr="00EA4DD7">
        <w:rPr>
          <w:rFonts w:eastAsia="Times New Roman" w:cs="Times New Roman"/>
          <w:szCs w:val="24"/>
          <w:lang w:eastAsia="sv-SE"/>
        </w:rPr>
        <w:t xml:space="preserve">Places of Refuge procedures may be developed, depending on national requirements and the particular arrangements arising of the implementation of IMO Resolution </w:t>
      </w:r>
      <w:proofErr w:type="gramStart"/>
      <w:r w:rsidRPr="00EA4DD7">
        <w:rPr>
          <w:rFonts w:eastAsia="Times New Roman" w:cs="Times New Roman"/>
          <w:szCs w:val="24"/>
          <w:lang w:eastAsia="sv-SE"/>
        </w:rPr>
        <w:t>A.949(</w:t>
      </w:r>
      <w:proofErr w:type="gramEnd"/>
      <w:r w:rsidRPr="00EA4DD7">
        <w:rPr>
          <w:rFonts w:eastAsia="Times New Roman" w:cs="Times New Roman"/>
          <w:szCs w:val="24"/>
          <w:lang w:eastAsia="sv-SE"/>
        </w:rPr>
        <w:t xml:space="preserve">23) Guidelines on Places of Refuge for Ships in Need of Assistance. </w:t>
      </w:r>
    </w:p>
    <w:p w14:paraId="6F620958" w14:textId="77777777" w:rsidR="00EA4DD7" w:rsidRPr="00EA4DD7" w:rsidRDefault="00EA4DD7" w:rsidP="00EA4DD7">
      <w:pPr>
        <w:spacing w:after="120"/>
        <w:jc w:val="both"/>
        <w:rPr>
          <w:rFonts w:eastAsia="Times New Roman" w:cs="Times New Roman"/>
          <w:szCs w:val="24"/>
          <w:lang w:eastAsia="sv-SE"/>
        </w:rPr>
      </w:pPr>
    </w:p>
    <w:p w14:paraId="1F0D5B40" w14:textId="515B2AE4" w:rsidR="00EA4DD7" w:rsidRPr="0069714C" w:rsidRDefault="00EA4DD7" w:rsidP="0069714C">
      <w:pPr>
        <w:pStyle w:val="BodyText"/>
        <w:rPr>
          <w:b/>
        </w:rPr>
      </w:pPr>
      <w:r w:rsidRPr="0069714C">
        <w:rPr>
          <w:b/>
        </w:rPr>
        <w:t>Medical Emergency</w:t>
      </w:r>
    </w:p>
    <w:p w14:paraId="5E72577A" w14:textId="77777777" w:rsidR="00EA4DD7" w:rsidRPr="00EA4DD7" w:rsidRDefault="00EA4DD7" w:rsidP="00EA4DD7">
      <w:pPr>
        <w:spacing w:after="120"/>
        <w:jc w:val="both"/>
        <w:rPr>
          <w:rFonts w:eastAsia="Times New Roman" w:cs="Times New Roman"/>
          <w:szCs w:val="24"/>
          <w:lang w:eastAsia="sv-SE"/>
        </w:rPr>
      </w:pPr>
      <w:r w:rsidRPr="00EA4DD7">
        <w:rPr>
          <w:rFonts w:eastAsia="Times New Roman" w:cs="Times New Roman"/>
          <w:szCs w:val="24"/>
          <w:lang w:eastAsia="sv-SE"/>
        </w:rPr>
        <w:t>Procedures for medical emergencies may be established.  Actions may include:</w:t>
      </w:r>
    </w:p>
    <w:p w14:paraId="6392CA1F" w14:textId="77777777" w:rsidR="00EA4DD7" w:rsidRPr="0069714C" w:rsidRDefault="00EA4DD7" w:rsidP="0069714C">
      <w:pPr>
        <w:pStyle w:val="ListParagraph"/>
        <w:numPr>
          <w:ilvl w:val="0"/>
          <w:numId w:val="68"/>
        </w:numPr>
        <w:spacing w:after="120"/>
        <w:jc w:val="both"/>
        <w:rPr>
          <w:rFonts w:eastAsia="Times New Roman" w:cs="Times New Roman"/>
          <w:szCs w:val="24"/>
          <w:lang w:eastAsia="sv-SE"/>
        </w:rPr>
      </w:pPr>
      <w:r w:rsidRPr="0069714C">
        <w:rPr>
          <w:rFonts w:eastAsia="Times New Roman" w:cs="Times New Roman"/>
          <w:szCs w:val="24"/>
          <w:lang w:eastAsia="sv-SE"/>
        </w:rPr>
        <w:t>Inform MRCC rescue co-ordination centre;</w:t>
      </w:r>
    </w:p>
    <w:p w14:paraId="1160E932" w14:textId="77777777" w:rsidR="00EA4DD7" w:rsidRPr="0069714C" w:rsidRDefault="00EA4DD7" w:rsidP="0069714C">
      <w:pPr>
        <w:pStyle w:val="ListParagraph"/>
        <w:numPr>
          <w:ilvl w:val="0"/>
          <w:numId w:val="68"/>
        </w:numPr>
        <w:spacing w:after="120"/>
        <w:jc w:val="both"/>
        <w:rPr>
          <w:rFonts w:eastAsia="Times New Roman" w:cs="Times New Roman"/>
          <w:szCs w:val="24"/>
          <w:lang w:eastAsia="sv-SE"/>
        </w:rPr>
      </w:pPr>
      <w:r w:rsidRPr="0069714C">
        <w:rPr>
          <w:rFonts w:eastAsia="Times New Roman" w:cs="Times New Roman"/>
          <w:szCs w:val="24"/>
          <w:lang w:eastAsia="sv-SE"/>
        </w:rPr>
        <w:t>Inform coastal radio station;</w:t>
      </w:r>
    </w:p>
    <w:p w14:paraId="4DDEE626" w14:textId="77777777" w:rsidR="00EA4DD7" w:rsidRPr="0069714C" w:rsidRDefault="00EA4DD7" w:rsidP="0069714C">
      <w:pPr>
        <w:pStyle w:val="ListParagraph"/>
        <w:numPr>
          <w:ilvl w:val="0"/>
          <w:numId w:val="68"/>
        </w:numPr>
        <w:spacing w:after="120"/>
        <w:jc w:val="both"/>
        <w:rPr>
          <w:rFonts w:eastAsia="Times New Roman" w:cs="Times New Roman"/>
          <w:szCs w:val="24"/>
          <w:lang w:eastAsia="sv-SE"/>
        </w:rPr>
      </w:pPr>
      <w:r w:rsidRPr="0069714C">
        <w:rPr>
          <w:rFonts w:eastAsia="Times New Roman" w:cs="Times New Roman"/>
          <w:szCs w:val="24"/>
          <w:lang w:eastAsia="sv-SE"/>
        </w:rPr>
        <w:t>Consider special manoeuvring requirements.</w:t>
      </w:r>
    </w:p>
    <w:p w14:paraId="7B30287A" w14:textId="77777777" w:rsidR="00EA4DD7" w:rsidRPr="00EA4DD7" w:rsidRDefault="00EA4DD7" w:rsidP="00EA4DD7">
      <w:pPr>
        <w:spacing w:after="120"/>
        <w:ind w:left="720"/>
        <w:jc w:val="both"/>
        <w:rPr>
          <w:rFonts w:eastAsia="Times New Roman" w:cs="Times New Roman"/>
          <w:szCs w:val="24"/>
          <w:lang w:eastAsia="sv-SE"/>
        </w:rPr>
      </w:pPr>
    </w:p>
    <w:p w14:paraId="018DC703" w14:textId="461C822A" w:rsidR="00EA4DD7" w:rsidRPr="0069714C" w:rsidRDefault="00EA4DD7" w:rsidP="0069714C">
      <w:pPr>
        <w:pStyle w:val="BodyText"/>
        <w:rPr>
          <w:b/>
        </w:rPr>
      </w:pPr>
      <w:r w:rsidRPr="0069714C">
        <w:rPr>
          <w:b/>
        </w:rPr>
        <w:t>Vessel Not Under Command (NUC)</w:t>
      </w:r>
    </w:p>
    <w:p w14:paraId="371866C7" w14:textId="77777777" w:rsidR="00EA4DD7" w:rsidRPr="00EA4DD7" w:rsidRDefault="00EA4DD7" w:rsidP="00EA4DD7">
      <w:pPr>
        <w:spacing w:after="120"/>
        <w:jc w:val="both"/>
        <w:rPr>
          <w:rFonts w:eastAsia="Times New Roman" w:cs="Times New Roman"/>
          <w:szCs w:val="24"/>
          <w:lang w:eastAsia="sv-SE"/>
        </w:rPr>
      </w:pPr>
      <w:r w:rsidRPr="00EA4DD7">
        <w:rPr>
          <w:rFonts w:eastAsia="Times New Roman" w:cs="Times New Roman"/>
          <w:szCs w:val="24"/>
          <w:lang w:eastAsia="sv-SE"/>
        </w:rPr>
        <w:t xml:space="preserve">Procedures in the event of a “vessel not under command” may be established.  Actions may </w:t>
      </w:r>
    </w:p>
    <w:p w14:paraId="3E2BABF9" w14:textId="77777777" w:rsidR="00EA4DD7" w:rsidRPr="00EA4DD7" w:rsidRDefault="00EA4DD7" w:rsidP="00EA4DD7">
      <w:pPr>
        <w:spacing w:after="120"/>
        <w:jc w:val="both"/>
        <w:rPr>
          <w:rFonts w:eastAsia="Times New Roman" w:cs="Times New Roman"/>
          <w:szCs w:val="24"/>
          <w:lang w:eastAsia="sv-SE"/>
        </w:rPr>
      </w:pPr>
      <w:proofErr w:type="gramStart"/>
      <w:r w:rsidRPr="00EA4DD7">
        <w:rPr>
          <w:rFonts w:eastAsia="Times New Roman" w:cs="Times New Roman"/>
          <w:szCs w:val="24"/>
          <w:lang w:eastAsia="sv-SE"/>
        </w:rPr>
        <w:t>include</w:t>
      </w:r>
      <w:proofErr w:type="gramEnd"/>
      <w:r w:rsidRPr="00EA4DD7">
        <w:rPr>
          <w:rFonts w:eastAsia="Times New Roman" w:cs="Times New Roman"/>
          <w:szCs w:val="24"/>
          <w:lang w:eastAsia="sv-SE"/>
        </w:rPr>
        <w:t>:</w:t>
      </w:r>
    </w:p>
    <w:p w14:paraId="2C713FEE" w14:textId="77777777" w:rsidR="00EA4DD7" w:rsidRPr="0069714C" w:rsidRDefault="00EA4DD7" w:rsidP="0069714C">
      <w:pPr>
        <w:pStyle w:val="ListParagraph"/>
        <w:numPr>
          <w:ilvl w:val="0"/>
          <w:numId w:val="69"/>
        </w:numPr>
        <w:spacing w:after="120"/>
        <w:jc w:val="both"/>
        <w:rPr>
          <w:rFonts w:eastAsia="Times New Roman" w:cs="Times New Roman"/>
          <w:szCs w:val="24"/>
          <w:lang w:eastAsia="sv-SE"/>
        </w:rPr>
      </w:pPr>
      <w:r w:rsidRPr="0069714C">
        <w:rPr>
          <w:rFonts w:eastAsia="Times New Roman" w:cs="Times New Roman"/>
          <w:szCs w:val="24"/>
          <w:lang w:eastAsia="sv-SE"/>
        </w:rPr>
        <w:t>Promulgate information concerning incident to vessels in the VTS area;</w:t>
      </w:r>
    </w:p>
    <w:p w14:paraId="0FAE6A73" w14:textId="77777777" w:rsidR="00EA4DD7" w:rsidRPr="0069714C" w:rsidRDefault="00EA4DD7" w:rsidP="0069714C">
      <w:pPr>
        <w:pStyle w:val="ListParagraph"/>
        <w:numPr>
          <w:ilvl w:val="0"/>
          <w:numId w:val="69"/>
        </w:numPr>
        <w:spacing w:after="120"/>
        <w:jc w:val="both"/>
        <w:rPr>
          <w:rFonts w:eastAsia="Times New Roman" w:cs="Times New Roman"/>
          <w:szCs w:val="24"/>
          <w:lang w:eastAsia="sv-SE"/>
        </w:rPr>
      </w:pPr>
      <w:r w:rsidRPr="0069714C">
        <w:rPr>
          <w:rFonts w:eastAsia="Times New Roman" w:cs="Times New Roman"/>
          <w:szCs w:val="24"/>
          <w:lang w:eastAsia="sv-SE"/>
        </w:rPr>
        <w:t>Obtain detailed information about on board situation;</w:t>
      </w:r>
    </w:p>
    <w:p w14:paraId="31368137" w14:textId="77777777" w:rsidR="00EA4DD7" w:rsidRPr="0069714C" w:rsidRDefault="00EA4DD7" w:rsidP="0069714C">
      <w:pPr>
        <w:pStyle w:val="ListParagraph"/>
        <w:numPr>
          <w:ilvl w:val="0"/>
          <w:numId w:val="69"/>
        </w:numPr>
        <w:spacing w:after="120"/>
        <w:jc w:val="both"/>
        <w:rPr>
          <w:rFonts w:eastAsia="Times New Roman" w:cs="Times New Roman"/>
          <w:szCs w:val="24"/>
          <w:lang w:eastAsia="sv-SE"/>
        </w:rPr>
      </w:pPr>
      <w:r w:rsidRPr="0069714C">
        <w:rPr>
          <w:rFonts w:eastAsia="Times New Roman" w:cs="Times New Roman"/>
          <w:szCs w:val="24"/>
          <w:lang w:eastAsia="sv-SE"/>
        </w:rPr>
        <w:t>Maintain communication with vessel;</w:t>
      </w:r>
    </w:p>
    <w:p w14:paraId="1307E0BE" w14:textId="77777777" w:rsidR="00EA4DD7" w:rsidRPr="0069714C" w:rsidRDefault="00EA4DD7" w:rsidP="0069714C">
      <w:pPr>
        <w:pStyle w:val="ListParagraph"/>
        <w:numPr>
          <w:ilvl w:val="0"/>
          <w:numId w:val="69"/>
        </w:numPr>
        <w:spacing w:after="120"/>
        <w:jc w:val="both"/>
        <w:rPr>
          <w:rFonts w:eastAsia="Times New Roman" w:cs="Times New Roman"/>
          <w:szCs w:val="24"/>
          <w:lang w:eastAsia="sv-SE"/>
        </w:rPr>
      </w:pPr>
      <w:r w:rsidRPr="0069714C">
        <w:rPr>
          <w:rFonts w:eastAsia="Times New Roman" w:cs="Times New Roman"/>
          <w:szCs w:val="24"/>
          <w:lang w:eastAsia="sv-SE"/>
        </w:rPr>
        <w:t>Assess vessel’s proximity to danger (danger to vessel itself and other traffic);</w:t>
      </w:r>
    </w:p>
    <w:p w14:paraId="3045909F" w14:textId="77777777" w:rsidR="00EA4DD7" w:rsidRPr="0069714C" w:rsidRDefault="00EA4DD7" w:rsidP="0069714C">
      <w:pPr>
        <w:pStyle w:val="ListParagraph"/>
        <w:numPr>
          <w:ilvl w:val="0"/>
          <w:numId w:val="69"/>
        </w:numPr>
        <w:spacing w:after="120"/>
        <w:jc w:val="both"/>
        <w:rPr>
          <w:rFonts w:eastAsia="Times New Roman" w:cs="Times New Roman"/>
          <w:szCs w:val="24"/>
          <w:lang w:eastAsia="sv-SE"/>
        </w:rPr>
      </w:pPr>
      <w:r w:rsidRPr="0069714C">
        <w:rPr>
          <w:rFonts w:eastAsia="Times New Roman" w:cs="Times New Roman"/>
          <w:szCs w:val="24"/>
          <w:lang w:eastAsia="sv-SE"/>
        </w:rPr>
        <w:t>Activate tugs and other support units if appropriate.</w:t>
      </w:r>
    </w:p>
    <w:p w14:paraId="77C9F50E" w14:textId="77777777" w:rsidR="00EA4DD7" w:rsidRPr="00EA4DD7" w:rsidRDefault="00EA4DD7" w:rsidP="00EA4DD7">
      <w:pPr>
        <w:spacing w:after="120"/>
        <w:ind w:left="720"/>
        <w:jc w:val="both"/>
        <w:rPr>
          <w:rFonts w:eastAsia="Times New Roman" w:cs="Times New Roman"/>
          <w:szCs w:val="24"/>
          <w:lang w:eastAsia="sv-SE"/>
        </w:rPr>
      </w:pPr>
    </w:p>
    <w:p w14:paraId="19CB1D5D" w14:textId="307B5DEA" w:rsidR="00EA4DD7" w:rsidRPr="0069714C" w:rsidRDefault="00EA4DD7" w:rsidP="0069714C">
      <w:pPr>
        <w:pStyle w:val="BodyText"/>
        <w:rPr>
          <w:b/>
        </w:rPr>
      </w:pPr>
      <w:r w:rsidRPr="0069714C">
        <w:rPr>
          <w:b/>
        </w:rPr>
        <w:t>Security incident</w:t>
      </w:r>
    </w:p>
    <w:p w14:paraId="20323541" w14:textId="77777777" w:rsidR="00EA4DD7" w:rsidRPr="00EA4DD7" w:rsidRDefault="00EA4DD7" w:rsidP="00EA4DD7">
      <w:pPr>
        <w:spacing w:after="120"/>
        <w:jc w:val="both"/>
        <w:rPr>
          <w:rFonts w:eastAsia="Times New Roman" w:cs="Times New Roman"/>
          <w:szCs w:val="24"/>
          <w:lang w:eastAsia="sv-SE"/>
        </w:rPr>
      </w:pPr>
      <w:r w:rsidRPr="00EA4DD7">
        <w:rPr>
          <w:rFonts w:eastAsia="Times New Roman" w:cs="Times New Roman"/>
          <w:szCs w:val="24"/>
          <w:lang w:eastAsia="sv-SE"/>
        </w:rPr>
        <w:t>Procedures in the event of a security incident may be established.  Procedures may reflect any involvement of the VTS with the PFSP (Port Facility Security Plan) as per the International Ship and Port facility Security Code (ISPS).</w:t>
      </w:r>
    </w:p>
    <w:p w14:paraId="4131C87E" w14:textId="77777777" w:rsidR="00EA4DD7" w:rsidRPr="00EA4DD7" w:rsidRDefault="00EA4DD7" w:rsidP="00EA4DD7">
      <w:pPr>
        <w:spacing w:after="120"/>
        <w:jc w:val="both"/>
        <w:rPr>
          <w:rFonts w:eastAsia="Times New Roman" w:cs="Times New Roman"/>
          <w:szCs w:val="24"/>
          <w:lang w:eastAsia="sv-SE"/>
        </w:rPr>
      </w:pPr>
    </w:p>
    <w:p w14:paraId="2DE5675C" w14:textId="2CB5DB38" w:rsidR="00EA4DD7" w:rsidRPr="0069714C" w:rsidRDefault="00EA4DD7" w:rsidP="0069714C">
      <w:pPr>
        <w:pStyle w:val="BodyText"/>
        <w:rPr>
          <w:b/>
        </w:rPr>
      </w:pPr>
      <w:r w:rsidRPr="0069714C">
        <w:rPr>
          <w:b/>
        </w:rPr>
        <w:t>Protest Action</w:t>
      </w:r>
    </w:p>
    <w:p w14:paraId="54BB093D" w14:textId="77777777" w:rsidR="00EA4DD7" w:rsidRPr="00EA4DD7" w:rsidRDefault="00EA4DD7" w:rsidP="00EA4DD7">
      <w:pPr>
        <w:spacing w:after="120"/>
        <w:jc w:val="both"/>
        <w:rPr>
          <w:rFonts w:eastAsia="Times New Roman" w:cs="Times New Roman"/>
          <w:szCs w:val="24"/>
          <w:lang w:eastAsia="sv-SE"/>
        </w:rPr>
      </w:pPr>
      <w:r w:rsidRPr="00EA4DD7">
        <w:rPr>
          <w:rFonts w:eastAsia="Times New Roman" w:cs="Times New Roman"/>
          <w:szCs w:val="24"/>
          <w:lang w:eastAsia="sv-SE"/>
        </w:rPr>
        <w:t>Procedures may be established to respond to protest action against a vessel transiting the VTS area.  Actions may include:</w:t>
      </w:r>
    </w:p>
    <w:p w14:paraId="265E5AAE" w14:textId="77777777" w:rsidR="00EA4DD7" w:rsidRPr="00EA4DD7" w:rsidRDefault="00EA4DD7" w:rsidP="0069714C">
      <w:pPr>
        <w:numPr>
          <w:ilvl w:val="0"/>
          <w:numId w:val="70"/>
        </w:numPr>
        <w:spacing w:after="120"/>
        <w:jc w:val="both"/>
        <w:rPr>
          <w:rFonts w:eastAsia="Times New Roman" w:cs="Times New Roman"/>
          <w:szCs w:val="24"/>
          <w:lang w:eastAsia="sv-SE"/>
        </w:rPr>
      </w:pPr>
      <w:r w:rsidRPr="00EA4DD7">
        <w:rPr>
          <w:rFonts w:eastAsia="Times New Roman" w:cs="Times New Roman"/>
          <w:szCs w:val="24"/>
          <w:lang w:eastAsia="sv-SE"/>
        </w:rPr>
        <w:t>Alert responsible authority;</w:t>
      </w:r>
    </w:p>
    <w:p w14:paraId="0CC97FCF" w14:textId="77777777" w:rsidR="00EA4DD7" w:rsidRPr="00EA4DD7" w:rsidRDefault="00EA4DD7" w:rsidP="0069714C">
      <w:pPr>
        <w:numPr>
          <w:ilvl w:val="0"/>
          <w:numId w:val="70"/>
        </w:numPr>
        <w:spacing w:after="120"/>
        <w:jc w:val="both"/>
        <w:rPr>
          <w:rFonts w:eastAsia="Times New Roman" w:cs="Times New Roman"/>
          <w:szCs w:val="24"/>
          <w:lang w:eastAsia="sv-SE"/>
        </w:rPr>
      </w:pPr>
      <w:r w:rsidRPr="00EA4DD7">
        <w:rPr>
          <w:rFonts w:eastAsia="Times New Roman" w:cs="Times New Roman"/>
          <w:szCs w:val="24"/>
          <w:lang w:eastAsia="sv-SE"/>
        </w:rPr>
        <w:t>Act on local call-out procedures, including VTS manager;</w:t>
      </w:r>
    </w:p>
    <w:p w14:paraId="2938DD53" w14:textId="77777777" w:rsidR="00EA4DD7" w:rsidRPr="00EA4DD7" w:rsidRDefault="00EA4DD7" w:rsidP="0069714C">
      <w:pPr>
        <w:numPr>
          <w:ilvl w:val="0"/>
          <w:numId w:val="70"/>
        </w:numPr>
        <w:spacing w:after="120"/>
        <w:jc w:val="both"/>
        <w:rPr>
          <w:rFonts w:eastAsia="Times New Roman" w:cs="Times New Roman"/>
          <w:szCs w:val="24"/>
          <w:lang w:eastAsia="sv-SE"/>
        </w:rPr>
      </w:pPr>
      <w:r w:rsidRPr="00EA4DD7">
        <w:rPr>
          <w:rFonts w:eastAsia="Times New Roman" w:cs="Times New Roman"/>
          <w:szCs w:val="24"/>
          <w:lang w:eastAsia="sv-SE"/>
        </w:rPr>
        <w:t>Promulgate information concerning incident to vessels in the VTS area;</w:t>
      </w:r>
    </w:p>
    <w:p w14:paraId="058F8AAE" w14:textId="77777777" w:rsidR="00EA4DD7" w:rsidRPr="00EA4DD7" w:rsidRDefault="00EA4DD7" w:rsidP="0069714C">
      <w:pPr>
        <w:numPr>
          <w:ilvl w:val="0"/>
          <w:numId w:val="70"/>
        </w:numPr>
        <w:spacing w:after="120"/>
        <w:jc w:val="both"/>
        <w:rPr>
          <w:rFonts w:eastAsia="Times New Roman" w:cs="Times New Roman"/>
          <w:szCs w:val="24"/>
          <w:lang w:eastAsia="sv-SE"/>
        </w:rPr>
      </w:pPr>
      <w:r w:rsidRPr="00EA4DD7">
        <w:rPr>
          <w:rFonts w:eastAsia="Times New Roman" w:cs="Times New Roman"/>
          <w:szCs w:val="24"/>
          <w:lang w:eastAsia="sv-SE"/>
        </w:rPr>
        <w:t>Throughout any protest action, the safety of ships and protestors is paramount.</w:t>
      </w:r>
    </w:p>
    <w:p w14:paraId="6EC7DA4C" w14:textId="77777777" w:rsidR="00EA4DD7" w:rsidRPr="00EA4DD7" w:rsidRDefault="00EA4DD7" w:rsidP="00EA4DD7">
      <w:pPr>
        <w:spacing w:after="120"/>
        <w:ind w:left="720"/>
        <w:jc w:val="both"/>
        <w:rPr>
          <w:rFonts w:eastAsia="Times New Roman" w:cs="Times New Roman"/>
          <w:szCs w:val="24"/>
          <w:lang w:eastAsia="sv-SE"/>
        </w:rPr>
      </w:pPr>
    </w:p>
    <w:p w14:paraId="040E9272" w14:textId="5AD8F6A7" w:rsidR="00EA4DD7" w:rsidRPr="0069714C" w:rsidRDefault="00EA4DD7" w:rsidP="0069714C">
      <w:pPr>
        <w:pStyle w:val="BodyText"/>
        <w:rPr>
          <w:b/>
        </w:rPr>
      </w:pPr>
      <w:r w:rsidRPr="0069714C">
        <w:rPr>
          <w:b/>
        </w:rPr>
        <w:t>Natural Disaster</w:t>
      </w:r>
    </w:p>
    <w:p w14:paraId="3E14C40E" w14:textId="77777777" w:rsidR="00EA4DD7" w:rsidRPr="00EA4DD7" w:rsidRDefault="00EA4DD7" w:rsidP="00EA4DD7">
      <w:pPr>
        <w:spacing w:after="120"/>
        <w:jc w:val="both"/>
        <w:rPr>
          <w:rFonts w:eastAsia="Times New Roman" w:cs="Times New Roman"/>
          <w:szCs w:val="24"/>
          <w:lang w:eastAsia="sv-SE"/>
        </w:rPr>
      </w:pPr>
      <w:r w:rsidRPr="00EA4DD7">
        <w:rPr>
          <w:rFonts w:eastAsia="Times New Roman" w:cs="Times New Roman"/>
          <w:szCs w:val="24"/>
          <w:lang w:eastAsia="sv-SE"/>
        </w:rPr>
        <w:t xml:space="preserve">Natural disaster procedures may be established to deal with situations such as earthquake, tidal wave, fire, </w:t>
      </w:r>
      <w:proofErr w:type="gramStart"/>
      <w:r w:rsidRPr="00EA4DD7">
        <w:rPr>
          <w:rFonts w:eastAsia="Times New Roman" w:cs="Times New Roman"/>
          <w:szCs w:val="24"/>
          <w:lang w:eastAsia="sv-SE"/>
        </w:rPr>
        <w:t>exceptional</w:t>
      </w:r>
      <w:proofErr w:type="gramEnd"/>
      <w:r w:rsidRPr="00EA4DD7">
        <w:rPr>
          <w:rFonts w:eastAsia="Times New Roman" w:cs="Times New Roman"/>
          <w:szCs w:val="24"/>
          <w:lang w:eastAsia="sv-SE"/>
        </w:rPr>
        <w:t xml:space="preserve"> weather conditions.  Actions may include:</w:t>
      </w:r>
    </w:p>
    <w:p w14:paraId="3DB2201B" w14:textId="77777777" w:rsidR="00EA4DD7" w:rsidRPr="0069714C" w:rsidRDefault="00EA4DD7" w:rsidP="0069714C">
      <w:pPr>
        <w:pStyle w:val="ListParagraph"/>
        <w:numPr>
          <w:ilvl w:val="0"/>
          <w:numId w:val="71"/>
        </w:numPr>
        <w:spacing w:after="120"/>
        <w:jc w:val="both"/>
        <w:rPr>
          <w:rFonts w:eastAsia="Times New Roman" w:cs="Times New Roman"/>
          <w:szCs w:val="24"/>
          <w:lang w:eastAsia="sv-SE"/>
        </w:rPr>
      </w:pPr>
      <w:r w:rsidRPr="0069714C">
        <w:rPr>
          <w:rFonts w:eastAsia="Times New Roman" w:cs="Times New Roman"/>
          <w:szCs w:val="24"/>
          <w:lang w:eastAsia="sv-SE"/>
        </w:rPr>
        <w:t>Promulgate information to vessels in the VTS area;</w:t>
      </w:r>
    </w:p>
    <w:p w14:paraId="75868F89" w14:textId="77777777" w:rsidR="00EA4DD7" w:rsidRPr="0069714C" w:rsidRDefault="00EA4DD7" w:rsidP="0069714C">
      <w:pPr>
        <w:pStyle w:val="ListParagraph"/>
        <w:numPr>
          <w:ilvl w:val="0"/>
          <w:numId w:val="71"/>
        </w:numPr>
        <w:spacing w:after="120"/>
        <w:jc w:val="both"/>
        <w:rPr>
          <w:rFonts w:eastAsia="Times New Roman" w:cs="Times New Roman"/>
          <w:szCs w:val="24"/>
          <w:lang w:eastAsia="sv-SE"/>
        </w:rPr>
      </w:pPr>
      <w:r w:rsidRPr="0069714C">
        <w:rPr>
          <w:rFonts w:eastAsia="Times New Roman" w:cs="Times New Roman"/>
          <w:szCs w:val="24"/>
          <w:lang w:eastAsia="sv-SE"/>
        </w:rPr>
        <w:t>Act on local call-out procedures;</w:t>
      </w:r>
    </w:p>
    <w:p w14:paraId="463D71E8" w14:textId="77777777" w:rsidR="00EA4DD7" w:rsidRPr="0069714C" w:rsidRDefault="00EA4DD7" w:rsidP="0069714C">
      <w:pPr>
        <w:pStyle w:val="ListParagraph"/>
        <w:numPr>
          <w:ilvl w:val="0"/>
          <w:numId w:val="71"/>
        </w:numPr>
        <w:spacing w:after="120"/>
        <w:jc w:val="both"/>
        <w:rPr>
          <w:rFonts w:eastAsia="Times New Roman" w:cs="Times New Roman"/>
          <w:szCs w:val="24"/>
          <w:lang w:eastAsia="sv-SE"/>
        </w:rPr>
      </w:pPr>
      <w:r w:rsidRPr="0069714C">
        <w:rPr>
          <w:rFonts w:eastAsia="Times New Roman" w:cs="Times New Roman"/>
          <w:szCs w:val="24"/>
          <w:lang w:eastAsia="sv-SE"/>
        </w:rPr>
        <w:t>Inform rescue co-ordination centre</w:t>
      </w:r>
    </w:p>
    <w:p w14:paraId="3E47A3C7" w14:textId="77777777" w:rsidR="00EA4DD7" w:rsidRPr="00EA4DD7" w:rsidRDefault="00EA4DD7" w:rsidP="00EA4DD7">
      <w:pPr>
        <w:rPr>
          <w:rFonts w:eastAsia="Times New Roman" w:cs="Times New Roman"/>
        </w:rPr>
      </w:pPr>
    </w:p>
    <w:p w14:paraId="5D62E29B" w14:textId="77777777" w:rsidR="00EA4DD7" w:rsidRPr="00EA4DD7" w:rsidRDefault="00EA4DD7" w:rsidP="00EA4DD7">
      <w:pPr>
        <w:rPr>
          <w:rFonts w:eastAsia="Times New Roman" w:cs="Times New Roman"/>
        </w:rPr>
      </w:pPr>
    </w:p>
    <w:p w14:paraId="359C41EE" w14:textId="10451E39" w:rsidR="00EA4DD7" w:rsidRPr="0069714C" w:rsidRDefault="00EA4DD7" w:rsidP="0069714C">
      <w:pPr>
        <w:pStyle w:val="BodyText"/>
        <w:rPr>
          <w:b/>
        </w:rPr>
      </w:pPr>
      <w:r w:rsidRPr="0069714C">
        <w:rPr>
          <w:b/>
        </w:rPr>
        <w:lastRenderedPageBreak/>
        <w:t>Coastal accidents</w:t>
      </w:r>
    </w:p>
    <w:p w14:paraId="469A1756" w14:textId="77777777" w:rsidR="00EA4DD7" w:rsidRPr="00EA4DD7" w:rsidRDefault="00EA4DD7" w:rsidP="00EA4DD7">
      <w:pPr>
        <w:rPr>
          <w:rFonts w:eastAsia="Times New Roman" w:cs="Times New Roman"/>
          <w:szCs w:val="24"/>
          <w:lang w:eastAsia="de-DE"/>
        </w:rPr>
      </w:pPr>
      <w:r w:rsidRPr="00EA4DD7">
        <w:rPr>
          <w:rFonts w:eastAsia="Times New Roman" w:cs="Times New Roman"/>
          <w:szCs w:val="24"/>
          <w:lang w:eastAsia="de-DE"/>
        </w:rPr>
        <w:t>Coastal accident procedures with allied services should be established to deal with accidents involving swimmers or</w:t>
      </w:r>
      <w:r w:rsidRPr="00EA4DD7">
        <w:rPr>
          <w:rFonts w:eastAsia="Times New Roman" w:cs="Times New Roman"/>
          <w:szCs w:val="24"/>
          <w:lang w:val="bg-BG" w:eastAsia="de-DE"/>
        </w:rPr>
        <w:t xml:space="preserve"> </w:t>
      </w:r>
      <w:r w:rsidRPr="00EA4DD7">
        <w:rPr>
          <w:rFonts w:eastAsia="Times New Roman" w:cs="Times New Roman"/>
          <w:szCs w:val="24"/>
          <w:lang w:eastAsia="de-DE"/>
        </w:rPr>
        <w:t>divers reported directly to VTS by witnesses.  Actions may include:</w:t>
      </w:r>
    </w:p>
    <w:p w14:paraId="207E09D9" w14:textId="77777777" w:rsidR="00EA4DD7" w:rsidRPr="0069714C" w:rsidRDefault="00EA4DD7" w:rsidP="0069714C">
      <w:pPr>
        <w:pStyle w:val="ListParagraph"/>
        <w:numPr>
          <w:ilvl w:val="0"/>
          <w:numId w:val="72"/>
        </w:numPr>
        <w:spacing w:after="120"/>
        <w:jc w:val="both"/>
        <w:rPr>
          <w:rFonts w:eastAsia="Times New Roman" w:cs="Times New Roman"/>
          <w:szCs w:val="24"/>
          <w:lang w:eastAsia="sv-SE"/>
        </w:rPr>
      </w:pPr>
      <w:r w:rsidRPr="0069714C">
        <w:rPr>
          <w:rFonts w:eastAsia="Times New Roman" w:cs="Times New Roman"/>
          <w:szCs w:val="24"/>
          <w:lang w:eastAsia="sv-SE"/>
        </w:rPr>
        <w:t>Inform maritime rescue co-ordination centre (MRCC);</w:t>
      </w:r>
    </w:p>
    <w:p w14:paraId="1E4C87E0" w14:textId="0AC1B78C" w:rsidR="00EA4DD7" w:rsidRPr="0069714C" w:rsidRDefault="00EA4DD7" w:rsidP="0069714C">
      <w:pPr>
        <w:pStyle w:val="ListParagraph"/>
        <w:numPr>
          <w:ilvl w:val="0"/>
          <w:numId w:val="72"/>
        </w:numPr>
        <w:spacing w:after="120"/>
        <w:jc w:val="both"/>
        <w:rPr>
          <w:rFonts w:eastAsia="Times New Roman" w:cs="Times New Roman"/>
          <w:szCs w:val="24"/>
          <w:lang w:eastAsia="sv-SE"/>
        </w:rPr>
      </w:pPr>
      <w:r w:rsidRPr="0069714C">
        <w:rPr>
          <w:rFonts w:eastAsia="Times New Roman" w:cs="Times New Roman"/>
          <w:szCs w:val="24"/>
          <w:lang w:eastAsia="sv-SE"/>
        </w:rPr>
        <w:t>Inform other competent services.</w:t>
      </w:r>
    </w:p>
    <w:p w14:paraId="570407B7" w14:textId="77777777" w:rsidR="00EA4DD7" w:rsidRPr="00EA4DD7" w:rsidRDefault="00EA4DD7" w:rsidP="00EA4DD7">
      <w:pPr>
        <w:rPr>
          <w:rFonts w:eastAsia="Times New Roman" w:cs="Times New Roman"/>
          <w:szCs w:val="24"/>
          <w:lang w:eastAsia="de-DE"/>
        </w:rPr>
      </w:pPr>
    </w:p>
    <w:p w14:paraId="4D2D59AD" w14:textId="77777777" w:rsidR="0069714C" w:rsidRPr="0069714C" w:rsidRDefault="00EA4DD7" w:rsidP="0069714C">
      <w:pPr>
        <w:pStyle w:val="BodyText"/>
        <w:rPr>
          <w:b/>
        </w:rPr>
      </w:pPr>
      <w:r w:rsidRPr="0069714C">
        <w:rPr>
          <w:b/>
        </w:rPr>
        <w:t>Risk Assessment and incidents classification</w:t>
      </w:r>
      <w:r w:rsidRPr="0069714C">
        <w:rPr>
          <w:b/>
          <w:lang w:val="bg-BG"/>
        </w:rPr>
        <w:t>.</w:t>
      </w:r>
      <w:r w:rsidRPr="0069714C">
        <w:rPr>
          <w:b/>
        </w:rPr>
        <w:t xml:space="preserve"> </w:t>
      </w:r>
      <w:r w:rsidRPr="0069714C">
        <w:rPr>
          <w:b/>
          <w:lang w:val="bg-BG"/>
        </w:rPr>
        <w:t>/</w:t>
      </w:r>
      <w:r w:rsidRPr="0069714C">
        <w:rPr>
          <w:b/>
        </w:rPr>
        <w:t xml:space="preserve">Port of London </w:t>
      </w:r>
      <w:r w:rsidRPr="0069714C">
        <w:rPr>
          <w:b/>
          <w:lang w:val="bg-BG"/>
        </w:rPr>
        <w:t>good practice used/.</w:t>
      </w:r>
    </w:p>
    <w:p w14:paraId="50A8E15A" w14:textId="5B7C8E6E" w:rsidR="00EA4DD7" w:rsidRPr="00EA4DD7" w:rsidRDefault="00EA4DD7" w:rsidP="0069714C">
      <w:pPr>
        <w:pStyle w:val="Heading3"/>
        <w:numPr>
          <w:ilvl w:val="0"/>
          <w:numId w:val="0"/>
        </w:numPr>
      </w:pPr>
      <w:r w:rsidRPr="00EA4DD7">
        <w:t>Correct classification of an incident is vital at the earliest possible stage, to ensure that an appropriate level of response and interaction with relevant allied services initiated. The numerous factors affecting the severity, complexity and duration of an incident must be thoroughly assessed. Incidents are to be classified only by authorised and qualified persons.</w:t>
      </w:r>
    </w:p>
    <w:p w14:paraId="79DA2CC8" w14:textId="77777777" w:rsidR="00EA4DD7" w:rsidRPr="00EA4DD7" w:rsidRDefault="00EA4DD7" w:rsidP="00EA4DD7">
      <w:pPr>
        <w:jc w:val="both"/>
        <w:rPr>
          <w:rFonts w:eastAsia="Times New Roman" w:cs="Times New Roman"/>
          <w:szCs w:val="24"/>
          <w:lang w:eastAsia="de-DE"/>
        </w:rPr>
      </w:pPr>
    </w:p>
    <w:p w14:paraId="41F4F4DC" w14:textId="77777777" w:rsidR="00EA4DD7" w:rsidRPr="00EA4DD7" w:rsidRDefault="00EA4DD7" w:rsidP="00EA4DD7">
      <w:pPr>
        <w:rPr>
          <w:rFonts w:eastAsia="Times New Roman" w:cs="Times New Roman"/>
          <w:szCs w:val="24"/>
          <w:lang w:eastAsia="de-DE"/>
        </w:rPr>
      </w:pPr>
    </w:p>
    <w:p w14:paraId="6D626DAB" w14:textId="77777777" w:rsidR="00EA4DD7" w:rsidRPr="00EA4DD7" w:rsidRDefault="00EA4DD7" w:rsidP="00EA4DD7">
      <w:pPr>
        <w:keepNext/>
        <w:spacing w:after="200"/>
        <w:rPr>
          <w:rFonts w:eastAsia="Times New Roman" w:cs="Times New Roman"/>
          <w:b/>
          <w:bCs/>
          <w:sz w:val="18"/>
          <w:szCs w:val="18"/>
        </w:rPr>
      </w:pPr>
      <w:proofErr w:type="gramStart"/>
      <w:r w:rsidRPr="00EA4DD7">
        <w:rPr>
          <w:rFonts w:eastAsia="Times New Roman" w:cs="Times New Roman"/>
          <w:b/>
          <w:bCs/>
          <w:sz w:val="18"/>
          <w:szCs w:val="18"/>
        </w:rPr>
        <w:t xml:space="preserve">Table </w:t>
      </w:r>
      <w:r w:rsidRPr="00EA4DD7">
        <w:rPr>
          <w:rFonts w:eastAsia="Times New Roman" w:cs="Times New Roman"/>
          <w:b/>
          <w:bCs/>
          <w:sz w:val="18"/>
          <w:szCs w:val="18"/>
        </w:rPr>
        <w:fldChar w:fldCharType="begin"/>
      </w:r>
      <w:r w:rsidRPr="00EA4DD7">
        <w:rPr>
          <w:rFonts w:eastAsia="Times New Roman" w:cs="Times New Roman"/>
          <w:b/>
          <w:bCs/>
          <w:sz w:val="18"/>
          <w:szCs w:val="18"/>
        </w:rPr>
        <w:instrText xml:space="preserve"> SEQ Table \* ARABIC </w:instrText>
      </w:r>
      <w:r w:rsidRPr="00EA4DD7">
        <w:rPr>
          <w:rFonts w:eastAsia="Times New Roman" w:cs="Times New Roman"/>
          <w:b/>
          <w:bCs/>
          <w:sz w:val="18"/>
          <w:szCs w:val="18"/>
        </w:rPr>
        <w:fldChar w:fldCharType="separate"/>
      </w:r>
      <w:r w:rsidRPr="00EA4DD7">
        <w:rPr>
          <w:rFonts w:eastAsia="Times New Roman" w:cs="Times New Roman"/>
          <w:b/>
          <w:bCs/>
          <w:noProof/>
          <w:sz w:val="18"/>
          <w:szCs w:val="18"/>
        </w:rPr>
        <w:t>1</w:t>
      </w:r>
      <w:r w:rsidRPr="00EA4DD7">
        <w:rPr>
          <w:rFonts w:eastAsia="Times New Roman" w:cs="Times New Roman"/>
          <w:b/>
          <w:bCs/>
          <w:sz w:val="18"/>
          <w:szCs w:val="18"/>
        </w:rPr>
        <w:fldChar w:fldCharType="end"/>
      </w:r>
      <w:r w:rsidRPr="00EA4DD7">
        <w:rPr>
          <w:rFonts w:eastAsia="Times New Roman" w:cs="Times New Roman"/>
          <w:b/>
          <w:bCs/>
          <w:sz w:val="18"/>
          <w:szCs w:val="18"/>
        </w:rPr>
        <w:t>.</w:t>
      </w:r>
      <w:proofErr w:type="gramEnd"/>
      <w:r w:rsidRPr="00EA4DD7">
        <w:rPr>
          <w:rFonts w:eastAsia="Times New Roman" w:cs="Times New Roman"/>
          <w:b/>
          <w:bCs/>
          <w:sz w:val="18"/>
          <w:szCs w:val="18"/>
        </w:rPr>
        <w:t xml:space="preserve"> Simplified incident classification</w:t>
      </w:r>
    </w:p>
    <w:tbl>
      <w:tblPr>
        <w:tblW w:w="954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40"/>
        <w:gridCol w:w="2580"/>
        <w:gridCol w:w="2580"/>
        <w:gridCol w:w="2940"/>
      </w:tblGrid>
      <w:tr w:rsidR="00EA4DD7" w:rsidRPr="00EA4DD7" w14:paraId="34A10A96" w14:textId="77777777" w:rsidTr="00EA4DD7">
        <w:tc>
          <w:tcPr>
            <w:tcW w:w="1440" w:type="dxa"/>
            <w:tcBorders>
              <w:top w:val="nil"/>
              <w:left w:val="nil"/>
            </w:tcBorders>
          </w:tcPr>
          <w:p w14:paraId="7416197A" w14:textId="0CE3E480" w:rsidR="00EA4DD7" w:rsidRPr="00EA4DD7" w:rsidRDefault="00EA4DD7" w:rsidP="00EA4DD7">
            <w:pPr>
              <w:rPr>
                <w:rFonts w:eastAsia="Times New Roman"/>
                <w:noProof/>
                <w:sz w:val="20"/>
                <w:szCs w:val="24"/>
              </w:rPr>
            </w:pPr>
            <w:r w:rsidRPr="00AE42AF">
              <w:rPr>
                <w:rFonts w:eastAsia="Times New Roman"/>
                <w:noProof/>
                <w:sz w:val="20"/>
                <w:szCs w:val="24"/>
                <w:lang w:val="en-US"/>
              </w:rPr>
              <mc:AlternateContent>
                <mc:Choice Requires="wps">
                  <w:drawing>
                    <wp:anchor distT="0" distB="0" distL="114300" distR="114300" simplePos="0" relativeHeight="251676160" behindDoc="0" locked="0" layoutInCell="1" allowOverlap="1" wp14:anchorId="0298EDF3" wp14:editId="66DED024">
                      <wp:simplePos x="0" y="0"/>
                      <wp:positionH relativeFrom="column">
                        <wp:posOffset>829310</wp:posOffset>
                      </wp:positionH>
                      <wp:positionV relativeFrom="paragraph">
                        <wp:posOffset>-4445</wp:posOffset>
                      </wp:positionV>
                      <wp:extent cx="3254375" cy="361315"/>
                      <wp:effectExtent l="0" t="0" r="0" b="635"/>
                      <wp:wrapNone/>
                      <wp:docPr id="37" name="Tekstvak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4375" cy="361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DEEF9D" w14:textId="77777777" w:rsidR="00E259F1" w:rsidRPr="009A1DF4" w:rsidRDefault="00E259F1" w:rsidP="00EA4DD7">
                                  <w:pPr>
                                    <w:rPr>
                                      <w:sz w:val="24"/>
                                      <w:lang w:val="en-US"/>
                                    </w:rPr>
                                  </w:pPr>
                                  <w:r w:rsidRPr="009A1DF4">
                                    <w:rPr>
                                      <w:sz w:val="24"/>
                                      <w:lang w:val="en-US"/>
                                    </w:rPr>
                                    <w:t>Management and resources requirements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kstvak 37" o:spid="_x0000_s1030" type="#_x0000_t202" style="position:absolute;margin-left:65.3pt;margin-top:-.35pt;width:256.25pt;height:28.4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" filled="f" stroked="f">
                      <v:textbox>
                        <w:txbxContent>
                          <w:p w14:paraId="28DEEF9D" w14:textId="77777777" w:rsidR="00E259F1" w:rsidRPr="009A1DF4" w:rsidRDefault="00E259F1" w:rsidP="00EA4DD7">
                            <w:pPr>
                              <w:rPr>
                                <w:sz w:val="24"/>
                                <w:lang w:val="en-US"/>
                              </w:rPr>
                            </w:pPr>
                            <w:r w:rsidRPr="009A1DF4">
                              <w:rPr>
                                <w:sz w:val="24"/>
                                <w:lang w:val="en-US"/>
                              </w:rPr>
                              <w:t>Management and resources requirements</w:t>
                            </w:r>
                          </w:p>
                        </w:txbxContent>
                      </v:textbox>
                    </v:shape>
                  </w:pict>
                </mc:Fallback>
              </mc:AlternateContent>
            </w:r>
            <w:r w:rsidRPr="00AE42AF">
              <w:rPr>
                <w:rFonts w:eastAsia="Times New Roman" w:cs="Times New Roman"/>
                <w:noProof/>
                <w:szCs w:val="24"/>
                <w:lang w:val="en-US"/>
              </w:rPr>
              <mc:AlternateContent>
                <mc:Choice Requires="wps">
                  <w:drawing>
                    <wp:anchor distT="0" distB="0" distL="114300" distR="114300" simplePos="0" relativeHeight="251662848" behindDoc="0" locked="0" layoutInCell="1" allowOverlap="1" wp14:anchorId="3FED2452" wp14:editId="19613BA6">
                      <wp:simplePos x="0" y="0"/>
                      <wp:positionH relativeFrom="column">
                        <wp:posOffset>12065</wp:posOffset>
                      </wp:positionH>
                      <wp:positionV relativeFrom="paragraph">
                        <wp:posOffset>-635</wp:posOffset>
                      </wp:positionV>
                      <wp:extent cx="5986780" cy="358140"/>
                      <wp:effectExtent l="0" t="0" r="0" b="3810"/>
                      <wp:wrapNone/>
                      <wp:docPr id="32" name="Rechthoek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86780" cy="358140"/>
                              </a:xfrm>
                              <a:prstGeom prst="rect">
                                <a:avLst/>
                              </a:prstGeom>
                              <a:gradFill rotWithShape="0">
                                <a:gsLst>
                                  <a:gs pos="0">
                                    <a:srgbClr val="FFFFFF"/>
                                  </a:gs>
                                  <a:gs pos="100000">
                                    <a:srgbClr val="FF0000"/>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hoek 32" o:spid="_x0000_s1026" style="position:absolute;margin-left:.95pt;margin-top:-.05pt;width:471.4pt;height:28.2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" stroked="f">
                      <v:fill color2="red" angle="90" focus="100%" type="gradient"/>
                    </v:rect>
                  </w:pict>
                </mc:Fallback>
              </mc:AlternateContent>
            </w:r>
          </w:p>
        </w:tc>
        <w:tc>
          <w:tcPr>
            <w:tcW w:w="8100" w:type="dxa"/>
            <w:gridSpan w:val="3"/>
            <w:vAlign w:val="center"/>
          </w:tcPr>
          <w:p w14:paraId="0EDC4DCA" w14:textId="2F35F7DA" w:rsidR="00EA4DD7" w:rsidRPr="00EA4DD7" w:rsidRDefault="00EA4DD7" w:rsidP="00EA4DD7">
            <w:pPr>
              <w:spacing w:before="240" w:after="60"/>
              <w:ind w:left="1008"/>
              <w:outlineLvl w:val="4"/>
              <w:rPr>
                <w:rFonts w:ascii="Times New Roman" w:eastAsia="Times New Roman" w:hAnsi="Times New Roman" w:cs="Times New Roman"/>
                <w:sz w:val="24"/>
                <w:szCs w:val="24"/>
                <w:lang w:val="de-DE" w:eastAsia="de-DE"/>
              </w:rPr>
            </w:pPr>
            <w:r w:rsidRPr="00AE42AF">
              <w:rPr>
                <w:rFonts w:eastAsia="Times New Roman"/>
                <w:noProof/>
                <w:sz w:val="20"/>
                <w:szCs w:val="20"/>
                <w:lang w:val="en-US"/>
              </w:rPr>
              <mc:AlternateContent>
                <mc:Choice Requires="wps">
                  <w:drawing>
                    <wp:anchor distT="4294967295" distB="4294967295" distL="114300" distR="114300" simplePos="0" relativeHeight="251677184" behindDoc="0" locked="0" layoutInCell="1" allowOverlap="1" wp14:anchorId="07973B9B" wp14:editId="4441E689">
                      <wp:simplePos x="0" y="0"/>
                      <wp:positionH relativeFrom="column">
                        <wp:posOffset>664845</wp:posOffset>
                      </wp:positionH>
                      <wp:positionV relativeFrom="paragraph">
                        <wp:posOffset>264794</wp:posOffset>
                      </wp:positionV>
                      <wp:extent cx="2729230" cy="0"/>
                      <wp:effectExtent l="0" t="76200" r="13970" b="95250"/>
                      <wp:wrapNone/>
                      <wp:docPr id="38" name="Rechte verbindingslijn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923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echte verbindingslijn 38" o:spid="_x0000_s1026" style="position:absolute;z-index:2516771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2.35pt,20.85pt" to="267.25pt,2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">
                      <v:stroke endarrow="block"/>
                    </v:line>
                  </w:pict>
                </mc:Fallback>
              </mc:AlternateContent>
            </w:r>
          </w:p>
        </w:tc>
      </w:tr>
      <w:tr w:rsidR="00EA4DD7" w:rsidRPr="00EA4DD7" w14:paraId="456E4960" w14:textId="77777777" w:rsidTr="00EA4DD7">
        <w:tc>
          <w:tcPr>
            <w:tcW w:w="1440" w:type="dxa"/>
          </w:tcPr>
          <w:p w14:paraId="211FEBEB" w14:textId="3E12E75B" w:rsidR="00EA4DD7" w:rsidRPr="00EA4DD7" w:rsidRDefault="00EA4DD7" w:rsidP="00EA4DD7">
            <w:pPr>
              <w:jc w:val="center"/>
              <w:rPr>
                <w:rFonts w:eastAsia="Times New Roman"/>
                <w:sz w:val="20"/>
                <w:szCs w:val="24"/>
              </w:rPr>
            </w:pPr>
          </w:p>
          <w:p w14:paraId="60AA5E86" w14:textId="77777777" w:rsidR="00EA4DD7" w:rsidRPr="00EA4DD7" w:rsidRDefault="00EA4DD7" w:rsidP="00EA4DD7">
            <w:pPr>
              <w:jc w:val="center"/>
              <w:rPr>
                <w:rFonts w:eastAsia="Times New Roman"/>
                <w:sz w:val="20"/>
                <w:szCs w:val="24"/>
              </w:rPr>
            </w:pPr>
            <w:r w:rsidRPr="00EA4DD7">
              <w:rPr>
                <w:rFonts w:eastAsia="Times New Roman"/>
                <w:sz w:val="20"/>
                <w:szCs w:val="24"/>
              </w:rPr>
              <w:t>Low</w:t>
            </w:r>
          </w:p>
          <w:p w14:paraId="02F937D0" w14:textId="77777777" w:rsidR="00EA4DD7" w:rsidRPr="00EA4DD7" w:rsidRDefault="00EA4DD7" w:rsidP="00EA4DD7">
            <w:pPr>
              <w:jc w:val="center"/>
              <w:rPr>
                <w:rFonts w:eastAsia="Times New Roman"/>
                <w:sz w:val="20"/>
                <w:szCs w:val="24"/>
              </w:rPr>
            </w:pPr>
          </w:p>
        </w:tc>
        <w:tc>
          <w:tcPr>
            <w:tcW w:w="2580" w:type="dxa"/>
            <w:vAlign w:val="center"/>
          </w:tcPr>
          <w:p w14:paraId="2DDEE714" w14:textId="77777777" w:rsidR="00EA4DD7" w:rsidRPr="00EA4DD7" w:rsidRDefault="00EA4DD7" w:rsidP="00EA4DD7">
            <w:pPr>
              <w:jc w:val="center"/>
              <w:rPr>
                <w:rFonts w:ascii="Times New Roman" w:eastAsia="Times New Roman" w:hAnsi="Times New Roman" w:cs="Times New Roman"/>
                <w:sz w:val="24"/>
                <w:szCs w:val="24"/>
              </w:rPr>
            </w:pPr>
            <w:r w:rsidRPr="00EA4DD7">
              <w:rPr>
                <w:rFonts w:ascii="Times New Roman" w:eastAsia="Times New Roman" w:hAnsi="Times New Roman" w:cs="Times New Roman"/>
                <w:sz w:val="24"/>
                <w:szCs w:val="24"/>
              </w:rPr>
              <w:t>Minor Incident</w:t>
            </w:r>
          </w:p>
        </w:tc>
        <w:tc>
          <w:tcPr>
            <w:tcW w:w="2580" w:type="dxa"/>
            <w:vAlign w:val="center"/>
          </w:tcPr>
          <w:p w14:paraId="5B53ACCE" w14:textId="77777777" w:rsidR="00EA4DD7" w:rsidRPr="00EA4DD7" w:rsidRDefault="00EA4DD7" w:rsidP="00EA4DD7">
            <w:pPr>
              <w:jc w:val="center"/>
              <w:rPr>
                <w:rFonts w:ascii="Times New Roman" w:eastAsia="Times New Roman" w:hAnsi="Times New Roman" w:cs="Times New Roman"/>
                <w:sz w:val="24"/>
                <w:szCs w:val="24"/>
              </w:rPr>
            </w:pPr>
            <w:r w:rsidRPr="00EA4DD7">
              <w:rPr>
                <w:rFonts w:ascii="Times New Roman" w:eastAsia="Times New Roman" w:hAnsi="Times New Roman" w:cs="Times New Roman"/>
                <w:sz w:val="24"/>
                <w:szCs w:val="24"/>
              </w:rPr>
              <w:t>Minor Incident</w:t>
            </w:r>
          </w:p>
        </w:tc>
        <w:tc>
          <w:tcPr>
            <w:tcW w:w="2940" w:type="dxa"/>
            <w:vAlign w:val="center"/>
          </w:tcPr>
          <w:p w14:paraId="341930B4" w14:textId="77777777" w:rsidR="00EA4DD7" w:rsidRPr="00EA4DD7" w:rsidRDefault="00EA4DD7" w:rsidP="00EA4DD7">
            <w:pPr>
              <w:jc w:val="center"/>
              <w:rPr>
                <w:rFonts w:ascii="Times New Roman" w:eastAsia="Times New Roman" w:hAnsi="Times New Roman" w:cs="Times New Roman"/>
                <w:sz w:val="24"/>
                <w:szCs w:val="24"/>
              </w:rPr>
            </w:pPr>
            <w:r w:rsidRPr="00EA4DD7">
              <w:rPr>
                <w:rFonts w:ascii="Times New Roman" w:eastAsia="Times New Roman" w:hAnsi="Times New Roman" w:cs="Times New Roman"/>
                <w:sz w:val="24"/>
                <w:szCs w:val="24"/>
              </w:rPr>
              <w:t>Marine Emergency</w:t>
            </w:r>
          </w:p>
        </w:tc>
      </w:tr>
      <w:tr w:rsidR="00EA4DD7" w:rsidRPr="00EA4DD7" w14:paraId="2E404A04" w14:textId="77777777" w:rsidTr="00EA4DD7">
        <w:tc>
          <w:tcPr>
            <w:tcW w:w="1440" w:type="dxa"/>
          </w:tcPr>
          <w:p w14:paraId="3301B580" w14:textId="19A18A5F" w:rsidR="00EA4DD7" w:rsidRPr="00EA4DD7" w:rsidRDefault="00EA4DD7" w:rsidP="00EA4DD7">
            <w:pPr>
              <w:jc w:val="center"/>
              <w:rPr>
                <w:rFonts w:eastAsia="Times New Roman"/>
                <w:sz w:val="20"/>
                <w:szCs w:val="24"/>
              </w:rPr>
            </w:pPr>
          </w:p>
          <w:p w14:paraId="639CD03B" w14:textId="7D4CCDE6" w:rsidR="00EA4DD7" w:rsidRPr="00EA4DD7" w:rsidRDefault="00EA4DD7" w:rsidP="00EA4DD7">
            <w:pPr>
              <w:jc w:val="center"/>
              <w:rPr>
                <w:rFonts w:eastAsia="Times New Roman"/>
                <w:sz w:val="20"/>
                <w:szCs w:val="24"/>
              </w:rPr>
            </w:pPr>
            <w:r w:rsidRPr="00EA4DD7">
              <w:rPr>
                <w:rFonts w:eastAsia="Times New Roman"/>
                <w:sz w:val="20"/>
                <w:szCs w:val="24"/>
              </w:rPr>
              <w:t>Significant</w:t>
            </w:r>
          </w:p>
          <w:p w14:paraId="11ED5462" w14:textId="77777777" w:rsidR="00EA4DD7" w:rsidRPr="00EA4DD7" w:rsidRDefault="00EA4DD7" w:rsidP="00EA4DD7">
            <w:pPr>
              <w:jc w:val="center"/>
              <w:rPr>
                <w:rFonts w:eastAsia="Times New Roman"/>
                <w:sz w:val="20"/>
                <w:szCs w:val="24"/>
              </w:rPr>
            </w:pPr>
          </w:p>
        </w:tc>
        <w:tc>
          <w:tcPr>
            <w:tcW w:w="2580" w:type="dxa"/>
            <w:vAlign w:val="center"/>
          </w:tcPr>
          <w:p w14:paraId="58CAEB1F" w14:textId="77777777" w:rsidR="00EA4DD7" w:rsidRPr="00EA4DD7" w:rsidRDefault="00EA4DD7" w:rsidP="00EA4DD7">
            <w:pPr>
              <w:jc w:val="center"/>
              <w:rPr>
                <w:rFonts w:ascii="Times New Roman" w:eastAsia="Times New Roman" w:hAnsi="Times New Roman" w:cs="Times New Roman"/>
                <w:sz w:val="24"/>
                <w:szCs w:val="24"/>
              </w:rPr>
            </w:pPr>
            <w:r w:rsidRPr="00EA4DD7">
              <w:rPr>
                <w:rFonts w:ascii="Times New Roman" w:eastAsia="Times New Roman" w:hAnsi="Times New Roman" w:cs="Times New Roman"/>
                <w:sz w:val="24"/>
                <w:szCs w:val="24"/>
              </w:rPr>
              <w:t>Minor Incident</w:t>
            </w:r>
          </w:p>
        </w:tc>
        <w:tc>
          <w:tcPr>
            <w:tcW w:w="2580" w:type="dxa"/>
            <w:vAlign w:val="center"/>
          </w:tcPr>
          <w:p w14:paraId="7BAAF4F3" w14:textId="77777777" w:rsidR="00EA4DD7" w:rsidRPr="00EA4DD7" w:rsidRDefault="00EA4DD7" w:rsidP="00EA4DD7">
            <w:pPr>
              <w:jc w:val="center"/>
              <w:rPr>
                <w:rFonts w:ascii="Times New Roman" w:eastAsia="Times New Roman" w:hAnsi="Times New Roman" w:cs="Times New Roman"/>
                <w:sz w:val="24"/>
                <w:szCs w:val="24"/>
              </w:rPr>
            </w:pPr>
            <w:r w:rsidRPr="00EA4DD7">
              <w:rPr>
                <w:rFonts w:ascii="Times New Roman" w:eastAsia="Times New Roman" w:hAnsi="Times New Roman" w:cs="Times New Roman"/>
                <w:sz w:val="24"/>
                <w:szCs w:val="24"/>
              </w:rPr>
              <w:t>Marine Emergency</w:t>
            </w:r>
          </w:p>
        </w:tc>
        <w:tc>
          <w:tcPr>
            <w:tcW w:w="2940" w:type="dxa"/>
            <w:vAlign w:val="center"/>
          </w:tcPr>
          <w:p w14:paraId="688415AC" w14:textId="77777777" w:rsidR="00EA4DD7" w:rsidRPr="00EA4DD7" w:rsidRDefault="00EA4DD7" w:rsidP="00EA4DD7">
            <w:pPr>
              <w:jc w:val="center"/>
              <w:rPr>
                <w:rFonts w:ascii="Times New Roman" w:eastAsia="Times New Roman" w:hAnsi="Times New Roman" w:cs="Times New Roman"/>
                <w:b/>
                <w:sz w:val="24"/>
                <w:szCs w:val="24"/>
              </w:rPr>
            </w:pPr>
            <w:r w:rsidRPr="00EA4DD7">
              <w:rPr>
                <w:rFonts w:ascii="Times New Roman" w:eastAsia="Times New Roman" w:hAnsi="Times New Roman" w:cs="Times New Roman"/>
                <w:b/>
                <w:sz w:val="24"/>
                <w:szCs w:val="24"/>
              </w:rPr>
              <w:t>MAJOR INCIDENT</w:t>
            </w:r>
          </w:p>
        </w:tc>
      </w:tr>
      <w:tr w:rsidR="00EA4DD7" w:rsidRPr="00EA4DD7" w14:paraId="14D81DE3" w14:textId="77777777" w:rsidTr="00EA4DD7">
        <w:tc>
          <w:tcPr>
            <w:tcW w:w="1440" w:type="dxa"/>
          </w:tcPr>
          <w:p w14:paraId="73644FD2" w14:textId="77777777" w:rsidR="00EA4DD7" w:rsidRPr="00EA4DD7" w:rsidRDefault="00EA4DD7" w:rsidP="00EA4DD7">
            <w:pPr>
              <w:spacing w:before="240" w:after="60"/>
              <w:ind w:left="1008" w:hanging="1008"/>
              <w:outlineLvl w:val="4"/>
              <w:rPr>
                <w:rFonts w:eastAsia="Times New Roman"/>
                <w:noProof/>
                <w:sz w:val="20"/>
                <w:szCs w:val="20"/>
                <w:lang w:val="de-DE" w:eastAsia="de-DE"/>
              </w:rPr>
            </w:pPr>
            <w:r w:rsidRPr="00EA4DD7">
              <w:rPr>
                <w:rFonts w:eastAsia="Times New Roman"/>
                <w:noProof/>
                <w:sz w:val="20"/>
                <w:szCs w:val="20"/>
                <w:lang w:val="de-DE" w:eastAsia="de-DE"/>
              </w:rPr>
              <w:t>Critical</w:t>
            </w:r>
          </w:p>
        </w:tc>
        <w:tc>
          <w:tcPr>
            <w:tcW w:w="2580" w:type="dxa"/>
            <w:vAlign w:val="center"/>
          </w:tcPr>
          <w:p w14:paraId="6A57195B" w14:textId="77777777" w:rsidR="00EA4DD7" w:rsidRPr="00EA4DD7" w:rsidRDefault="00EA4DD7" w:rsidP="00EA4DD7">
            <w:pPr>
              <w:jc w:val="center"/>
              <w:rPr>
                <w:rFonts w:ascii="Times New Roman" w:eastAsia="Times New Roman" w:hAnsi="Times New Roman" w:cs="Times New Roman"/>
                <w:sz w:val="24"/>
                <w:szCs w:val="24"/>
              </w:rPr>
            </w:pPr>
            <w:r w:rsidRPr="00EA4DD7">
              <w:rPr>
                <w:rFonts w:ascii="Times New Roman" w:eastAsia="Times New Roman" w:hAnsi="Times New Roman" w:cs="Times New Roman"/>
                <w:sz w:val="24"/>
                <w:szCs w:val="24"/>
              </w:rPr>
              <w:t>Marine Emergency</w:t>
            </w:r>
          </w:p>
        </w:tc>
        <w:tc>
          <w:tcPr>
            <w:tcW w:w="2580" w:type="dxa"/>
            <w:vAlign w:val="center"/>
          </w:tcPr>
          <w:p w14:paraId="2A74B1D2" w14:textId="77777777" w:rsidR="00EA4DD7" w:rsidRPr="00EA4DD7" w:rsidRDefault="00EA4DD7" w:rsidP="00EA4DD7">
            <w:pPr>
              <w:jc w:val="center"/>
              <w:rPr>
                <w:rFonts w:ascii="Times New Roman" w:eastAsia="Times New Roman" w:hAnsi="Times New Roman" w:cs="Times New Roman"/>
                <w:b/>
                <w:sz w:val="24"/>
                <w:szCs w:val="24"/>
              </w:rPr>
            </w:pPr>
            <w:r w:rsidRPr="00EA4DD7">
              <w:rPr>
                <w:rFonts w:ascii="Times New Roman" w:eastAsia="Times New Roman" w:hAnsi="Times New Roman" w:cs="Times New Roman"/>
                <w:b/>
                <w:sz w:val="24"/>
                <w:szCs w:val="24"/>
              </w:rPr>
              <w:t>MAJOR INCIDENT</w:t>
            </w:r>
          </w:p>
        </w:tc>
        <w:tc>
          <w:tcPr>
            <w:tcW w:w="2940" w:type="dxa"/>
            <w:vAlign w:val="center"/>
          </w:tcPr>
          <w:p w14:paraId="59D67F22" w14:textId="77777777" w:rsidR="00EA4DD7" w:rsidRPr="00EA4DD7" w:rsidRDefault="00EA4DD7" w:rsidP="00EA4DD7">
            <w:pPr>
              <w:jc w:val="center"/>
              <w:rPr>
                <w:rFonts w:ascii="Times New Roman" w:eastAsia="Times New Roman" w:hAnsi="Times New Roman" w:cs="Times New Roman"/>
                <w:b/>
                <w:sz w:val="24"/>
                <w:szCs w:val="24"/>
              </w:rPr>
            </w:pPr>
            <w:r w:rsidRPr="00EA4DD7">
              <w:rPr>
                <w:rFonts w:ascii="Times New Roman" w:eastAsia="Times New Roman" w:hAnsi="Times New Roman" w:cs="Times New Roman"/>
                <w:b/>
                <w:sz w:val="24"/>
                <w:szCs w:val="24"/>
              </w:rPr>
              <w:t>MAJOR INCIDENT</w:t>
            </w:r>
          </w:p>
        </w:tc>
      </w:tr>
    </w:tbl>
    <w:p w14:paraId="41FF3B79" w14:textId="77777777" w:rsidR="00EA4DD7" w:rsidRPr="00EA4DD7" w:rsidRDefault="00EA4DD7" w:rsidP="00EA4DD7">
      <w:pPr>
        <w:rPr>
          <w:rFonts w:eastAsia="Times New Roman" w:cs="Times New Roman"/>
          <w:szCs w:val="24"/>
          <w:lang w:eastAsia="de-DE"/>
        </w:rPr>
      </w:pPr>
    </w:p>
    <w:p w14:paraId="6CC5E981" w14:textId="6272D593" w:rsidR="00EA4DD7" w:rsidRPr="00EA4DD7" w:rsidRDefault="00EA4DD7" w:rsidP="00EA4DD7">
      <w:pPr>
        <w:rPr>
          <w:rFonts w:eastAsia="Times New Roman" w:cs="Times New Roman"/>
          <w:szCs w:val="24"/>
          <w:lang w:eastAsia="de-DE"/>
        </w:rPr>
      </w:pPr>
      <w:r w:rsidRPr="00AE42AF">
        <w:rPr>
          <w:rFonts w:eastAsia="Times New Roman" w:cs="Times New Roman"/>
          <w:noProof/>
          <w:szCs w:val="24"/>
          <w:lang w:val="en-US"/>
        </w:rPr>
        <mc:AlternateContent>
          <mc:Choice Requires="wps">
            <w:drawing>
              <wp:anchor distT="0" distB="0" distL="114300" distR="114300" simplePos="0" relativeHeight="251674112" behindDoc="0" locked="0" layoutInCell="1" allowOverlap="1" wp14:anchorId="5A9B44F2" wp14:editId="3FB9D438">
                <wp:simplePos x="0" y="0"/>
                <wp:positionH relativeFrom="column">
                  <wp:posOffset>1600200</wp:posOffset>
                </wp:positionH>
                <wp:positionV relativeFrom="paragraph">
                  <wp:posOffset>9429750</wp:posOffset>
                </wp:positionV>
                <wp:extent cx="2590800" cy="228600"/>
                <wp:effectExtent l="0" t="0" r="0" b="0"/>
                <wp:wrapNone/>
                <wp:docPr id="35" name="Tekstvak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8299AB" w14:textId="77777777" w:rsidR="00E259F1" w:rsidRPr="008C3473" w:rsidRDefault="00E259F1" w:rsidP="00EA4DD7">
                            <w:pPr>
                              <w:rPr>
                                <w:sz w:val="16"/>
                                <w:szCs w:val="16"/>
                              </w:rPr>
                            </w:pPr>
                            <w:r w:rsidRPr="008C3473">
                              <w:rPr>
                                <w:sz w:val="16"/>
                                <w:szCs w:val="16"/>
                              </w:rPr>
                              <w:t>MANAGEMENT AND RESORCE REQUIREMENT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kstvak 35" o:spid="_x0000_s1031" type="#_x0000_t202" style="position:absolute;margin-left:126pt;margin-top:742.5pt;width:204pt;height:18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" filled="f" stroked="f">
                <v:textbox>
                  <w:txbxContent>
                    <w:p w14:paraId="338299AB" w14:textId="77777777" w:rsidR="00E259F1" w:rsidRPr="008C3473" w:rsidRDefault="00E259F1" w:rsidP="00EA4DD7">
                      <w:pPr>
                        <w:rPr>
                          <w:sz w:val="16"/>
                          <w:szCs w:val="16"/>
                        </w:rPr>
                      </w:pPr>
                      <w:r w:rsidRPr="008C3473">
                        <w:rPr>
                          <w:sz w:val="16"/>
                          <w:szCs w:val="16"/>
                        </w:rPr>
                        <w:t>MANAGEMENT AND RESORCE REQUIREMENT</w:t>
                      </w:r>
                    </w:p>
                  </w:txbxContent>
                </v:textbox>
              </v:shape>
            </w:pict>
          </mc:Fallback>
        </mc:AlternateContent>
      </w:r>
      <w:r w:rsidRPr="00AE42AF">
        <w:rPr>
          <w:rFonts w:eastAsia="Times New Roman" w:cs="Times New Roman"/>
          <w:noProof/>
          <w:szCs w:val="24"/>
          <w:lang w:val="en-US"/>
        </w:rPr>
        <mc:AlternateContent>
          <mc:Choice Requires="wps">
            <w:drawing>
              <wp:anchor distT="0" distB="0" distL="114300" distR="114300" simplePos="0" relativeHeight="251672064" behindDoc="0" locked="0" layoutInCell="1" allowOverlap="1" wp14:anchorId="11B0D175" wp14:editId="56BA485A">
                <wp:simplePos x="0" y="0"/>
                <wp:positionH relativeFrom="column">
                  <wp:posOffset>1600200</wp:posOffset>
                </wp:positionH>
                <wp:positionV relativeFrom="paragraph">
                  <wp:posOffset>7049135</wp:posOffset>
                </wp:positionV>
                <wp:extent cx="2590800" cy="228600"/>
                <wp:effectExtent l="0" t="0" r="0" b="0"/>
                <wp:wrapNone/>
                <wp:docPr id="33" name="Tekstvak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E36499" w14:textId="77777777" w:rsidR="00E259F1" w:rsidRPr="008C3473" w:rsidRDefault="00E259F1" w:rsidP="00EA4DD7">
                            <w:pPr>
                              <w:rPr>
                                <w:sz w:val="16"/>
                                <w:szCs w:val="16"/>
                              </w:rPr>
                            </w:pPr>
                            <w:r w:rsidRPr="008C3473">
                              <w:rPr>
                                <w:sz w:val="16"/>
                                <w:szCs w:val="16"/>
                              </w:rPr>
                              <w:t>MANAGEMENT AND RESORCE REQUIREMENT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kstvak 33" o:spid="_x0000_s1032" type="#_x0000_t202" style="position:absolute;margin-left:126pt;margin-top:555.05pt;width:204pt;height:18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" filled="f" stroked="f">
                <v:textbox>
                  <w:txbxContent>
                    <w:p w14:paraId="2EE36499" w14:textId="77777777" w:rsidR="00E259F1" w:rsidRPr="008C3473" w:rsidRDefault="00E259F1" w:rsidP="00EA4DD7">
                      <w:pPr>
                        <w:rPr>
                          <w:sz w:val="16"/>
                          <w:szCs w:val="16"/>
                        </w:rPr>
                      </w:pPr>
                      <w:r w:rsidRPr="008C3473">
                        <w:rPr>
                          <w:sz w:val="16"/>
                          <w:szCs w:val="16"/>
                        </w:rPr>
                        <w:t>MANAGEMENT AND RESORCE REQUIREMENT</w:t>
                      </w:r>
                    </w:p>
                  </w:txbxContent>
                </v:textbox>
              </v:shape>
            </w:pict>
          </mc:Fallback>
        </mc:AlternateContent>
      </w:r>
      <w:r w:rsidRPr="00AE42AF">
        <w:rPr>
          <w:rFonts w:eastAsia="Times New Roman" w:cs="Times New Roman"/>
          <w:noProof/>
          <w:szCs w:val="24"/>
          <w:lang w:val="en-US"/>
        </w:rPr>
        <mc:AlternateContent>
          <mc:Choice Requires="wps">
            <w:drawing>
              <wp:anchor distT="4294967295" distB="4294967295" distL="114300" distR="114300" simplePos="0" relativeHeight="251675136" behindDoc="0" locked="0" layoutInCell="1" allowOverlap="1" wp14:anchorId="47602B4D" wp14:editId="5FAC6714">
                <wp:simplePos x="0" y="0"/>
                <wp:positionH relativeFrom="column">
                  <wp:posOffset>4114800</wp:posOffset>
                </wp:positionH>
                <wp:positionV relativeFrom="paragraph">
                  <wp:posOffset>7163434</wp:posOffset>
                </wp:positionV>
                <wp:extent cx="1257300" cy="0"/>
                <wp:effectExtent l="0" t="76200" r="19050" b="95250"/>
                <wp:wrapNone/>
                <wp:docPr id="36" name="Rechte verbindingslijn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Rechte verbindingslijn 36" o:spid="_x0000_s1026" style="position:absolute;z-index:2516751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24pt,564.05pt" to="423pt,56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">
                <v:stroke endarrow="block"/>
              </v:line>
            </w:pict>
          </mc:Fallback>
        </mc:AlternateContent>
      </w:r>
      <w:r w:rsidRPr="00AE42AF">
        <w:rPr>
          <w:rFonts w:eastAsia="Times New Roman" w:cs="Times New Roman"/>
          <w:noProof/>
          <w:szCs w:val="24"/>
          <w:lang w:val="en-US"/>
        </w:rPr>
        <mc:AlternateContent>
          <mc:Choice Requires="wps">
            <w:drawing>
              <wp:anchor distT="0" distB="0" distL="114300" distR="114300" simplePos="0" relativeHeight="251673088" behindDoc="0" locked="0" layoutInCell="1" allowOverlap="1" wp14:anchorId="4F6A12D9" wp14:editId="78401127">
                <wp:simplePos x="0" y="0"/>
                <wp:positionH relativeFrom="column">
                  <wp:posOffset>1600200</wp:posOffset>
                </wp:positionH>
                <wp:positionV relativeFrom="paragraph">
                  <wp:posOffset>9429750</wp:posOffset>
                </wp:positionV>
                <wp:extent cx="2590800" cy="228600"/>
                <wp:effectExtent l="0" t="0" r="0" b="0"/>
                <wp:wrapNone/>
                <wp:docPr id="34" name="Tekstvak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0"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6944EF" w14:textId="77777777" w:rsidR="00E259F1" w:rsidRPr="008C3473" w:rsidRDefault="00E259F1" w:rsidP="00EA4DD7">
                            <w:pPr>
                              <w:rPr>
                                <w:sz w:val="16"/>
                                <w:szCs w:val="16"/>
                              </w:rPr>
                            </w:pPr>
                            <w:r w:rsidRPr="008C3473">
                              <w:rPr>
                                <w:sz w:val="16"/>
                                <w:szCs w:val="16"/>
                              </w:rPr>
                              <w:t>MANAGEMENT AND RESORCE REQUIREMENT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kstvak 34" o:spid="_x0000_s1033" type="#_x0000_t202" style="position:absolute;margin-left:126pt;margin-top:742.5pt;width:204pt;height:18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" filled="f" stroked="f">
                <v:textbox>
                  <w:txbxContent>
                    <w:p w14:paraId="0F6944EF" w14:textId="77777777" w:rsidR="00E259F1" w:rsidRPr="008C3473" w:rsidRDefault="00E259F1" w:rsidP="00EA4DD7">
                      <w:pPr>
                        <w:rPr>
                          <w:sz w:val="16"/>
                          <w:szCs w:val="16"/>
                        </w:rPr>
                      </w:pPr>
                      <w:r w:rsidRPr="008C3473">
                        <w:rPr>
                          <w:sz w:val="16"/>
                          <w:szCs w:val="16"/>
                        </w:rPr>
                        <w:t>MANAGEMENT AND RESORCE REQUIREMENT</w:t>
                      </w:r>
                    </w:p>
                  </w:txbxContent>
                </v:textbox>
              </v:shape>
            </w:pict>
          </mc:Fallback>
        </mc:AlternateContent>
      </w:r>
      <w:r w:rsidRPr="00AE42AF">
        <w:rPr>
          <w:rFonts w:eastAsia="Times New Roman" w:cs="Times New Roman"/>
          <w:noProof/>
          <w:szCs w:val="24"/>
          <w:lang w:val="en-US"/>
        </w:rPr>
        <mc:AlternateContent>
          <mc:Choice Requires="wps">
            <w:drawing>
              <wp:anchor distT="0" distB="0" distL="114300" distR="114300" simplePos="0" relativeHeight="251671040" behindDoc="0" locked="0" layoutInCell="1" allowOverlap="1" wp14:anchorId="3361DB8F" wp14:editId="057941B1">
                <wp:simplePos x="0" y="0"/>
                <wp:positionH relativeFrom="column">
                  <wp:posOffset>390525</wp:posOffset>
                </wp:positionH>
                <wp:positionV relativeFrom="paragraph">
                  <wp:posOffset>9553575</wp:posOffset>
                </wp:positionV>
                <wp:extent cx="6096000" cy="297180"/>
                <wp:effectExtent l="0" t="0" r="0" b="7620"/>
                <wp:wrapNone/>
                <wp:docPr id="31" name="Rechthoek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0" cy="297180"/>
                        </a:xfrm>
                        <a:prstGeom prst="rect">
                          <a:avLst/>
                        </a:prstGeom>
                        <a:gradFill rotWithShape="0">
                          <a:gsLst>
                            <a:gs pos="0">
                              <a:srgbClr val="FFFFFF"/>
                            </a:gs>
                            <a:gs pos="100000">
                              <a:srgbClr val="FF0000"/>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hoek 31" o:spid="_x0000_s1026" style="position:absolute;margin-left:30.75pt;margin-top:752.25pt;width:480pt;height:23.4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" stroked="f">
                <v:fill color2="red" angle="90" focus="100%" type="gradient"/>
              </v:rect>
            </w:pict>
          </mc:Fallback>
        </mc:AlternateContent>
      </w:r>
      <w:r w:rsidRPr="00AE42AF">
        <w:rPr>
          <w:rFonts w:eastAsia="Times New Roman" w:cs="Times New Roman"/>
          <w:noProof/>
          <w:szCs w:val="24"/>
          <w:lang w:val="en-US"/>
        </w:rPr>
        <mc:AlternateContent>
          <mc:Choice Requires="wps">
            <w:drawing>
              <wp:anchor distT="0" distB="0" distL="114300" distR="114300" simplePos="0" relativeHeight="251670016" behindDoc="0" locked="0" layoutInCell="1" allowOverlap="1" wp14:anchorId="4C30D6CA" wp14:editId="21FDE3B3">
                <wp:simplePos x="0" y="0"/>
                <wp:positionH relativeFrom="column">
                  <wp:posOffset>390525</wp:posOffset>
                </wp:positionH>
                <wp:positionV relativeFrom="paragraph">
                  <wp:posOffset>9553575</wp:posOffset>
                </wp:positionV>
                <wp:extent cx="6096000" cy="297180"/>
                <wp:effectExtent l="0" t="0" r="0" b="7620"/>
                <wp:wrapNone/>
                <wp:docPr id="30" name="Rechthoek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0" cy="297180"/>
                        </a:xfrm>
                        <a:prstGeom prst="rect">
                          <a:avLst/>
                        </a:prstGeom>
                        <a:gradFill rotWithShape="0">
                          <a:gsLst>
                            <a:gs pos="0">
                              <a:srgbClr val="FFFFFF"/>
                            </a:gs>
                            <a:gs pos="100000">
                              <a:srgbClr val="FF0000"/>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hoek 30" o:spid="_x0000_s1026" style="position:absolute;margin-left:30.75pt;margin-top:752.25pt;width:480pt;height:23.4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" stroked="f">
                <v:fill color2="red" angle="90" focus="100%" type="gradient"/>
              </v:rect>
            </w:pict>
          </mc:Fallback>
        </mc:AlternateContent>
      </w:r>
      <w:r w:rsidRPr="00AE42AF">
        <w:rPr>
          <w:rFonts w:eastAsia="Times New Roman" w:cs="Times New Roman"/>
          <w:noProof/>
          <w:szCs w:val="24"/>
          <w:lang w:val="en-US"/>
        </w:rPr>
        <mc:AlternateContent>
          <mc:Choice Requires="wps">
            <w:drawing>
              <wp:anchor distT="0" distB="0" distL="114300" distR="114300" simplePos="0" relativeHeight="251668992" behindDoc="0" locked="0" layoutInCell="1" allowOverlap="1" wp14:anchorId="08ACD50F" wp14:editId="7E7769D6">
                <wp:simplePos x="0" y="0"/>
                <wp:positionH relativeFrom="column">
                  <wp:posOffset>390525</wp:posOffset>
                </wp:positionH>
                <wp:positionV relativeFrom="paragraph">
                  <wp:posOffset>9553575</wp:posOffset>
                </wp:positionV>
                <wp:extent cx="6096000" cy="297180"/>
                <wp:effectExtent l="0" t="0" r="0" b="7620"/>
                <wp:wrapNone/>
                <wp:docPr id="29" name="Rechthoek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6000" cy="297180"/>
                        </a:xfrm>
                        <a:prstGeom prst="rect">
                          <a:avLst/>
                        </a:prstGeom>
                        <a:gradFill rotWithShape="0">
                          <a:gsLst>
                            <a:gs pos="0">
                              <a:srgbClr val="FFFFFF"/>
                            </a:gs>
                            <a:gs pos="100000">
                              <a:srgbClr val="FF0000"/>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hoek 29" o:spid="_x0000_s1026" style="position:absolute;margin-left:30.75pt;margin-top:752.25pt;width:480pt;height:23.4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" stroked="f">
                <v:fill color2="red" angle="90" focus="100%" type="gradient"/>
              </v:rect>
            </w:pict>
          </mc:Fallback>
        </mc:AlternateContent>
      </w:r>
    </w:p>
    <w:p w14:paraId="7F9BE083" w14:textId="3282770E" w:rsidR="00EA4DD7" w:rsidRPr="0069714C" w:rsidRDefault="00EA4DD7" w:rsidP="0069714C">
      <w:pPr>
        <w:pStyle w:val="BodyText"/>
        <w:rPr>
          <w:b/>
        </w:rPr>
      </w:pPr>
      <w:r w:rsidRPr="0069714C">
        <w:rPr>
          <w:b/>
        </w:rPr>
        <w:t xml:space="preserve">Evaluation of incident levels (given for guidance only): </w:t>
      </w:r>
    </w:p>
    <w:p w14:paraId="1A00FBF3" w14:textId="77777777" w:rsidR="00EA4DD7" w:rsidRPr="00EA4DD7" w:rsidRDefault="00EA4DD7" w:rsidP="00EA4DD7">
      <w:pPr>
        <w:rPr>
          <w:rFonts w:eastAsia="Times New Roman" w:cs="Times New Roman"/>
          <w:b/>
          <w:szCs w:val="24"/>
          <w:lang w:eastAsia="de-DE"/>
        </w:rPr>
      </w:pPr>
    </w:p>
    <w:p w14:paraId="32CE6495" w14:textId="48A10BBF" w:rsidR="00EA4DD7" w:rsidRPr="0069714C" w:rsidRDefault="00EA4DD7" w:rsidP="0069714C">
      <w:pPr>
        <w:pStyle w:val="BodyText"/>
        <w:rPr>
          <w:u w:val="single"/>
        </w:rPr>
      </w:pPr>
      <w:r w:rsidRPr="0069714C">
        <w:rPr>
          <w:u w:val="single"/>
        </w:rPr>
        <w:t>Minor Incident</w:t>
      </w:r>
    </w:p>
    <w:p w14:paraId="32F570A9" w14:textId="77777777" w:rsidR="00EA4DD7" w:rsidRPr="00EA4DD7" w:rsidRDefault="00EA4DD7" w:rsidP="00EA4DD7">
      <w:pPr>
        <w:rPr>
          <w:rFonts w:eastAsia="Times New Roman" w:cs="Times New Roman"/>
          <w:szCs w:val="24"/>
          <w:lang w:eastAsia="de-DE"/>
        </w:rPr>
      </w:pPr>
      <w:r w:rsidRPr="00EA4DD7">
        <w:rPr>
          <w:rFonts w:eastAsia="Times New Roman" w:cs="Times New Roman"/>
          <w:szCs w:val="24"/>
          <w:lang w:eastAsia="de-DE"/>
        </w:rPr>
        <w:t>These constitute the vast majority of incidents.  They have the following characteristics:</w:t>
      </w:r>
    </w:p>
    <w:p w14:paraId="0CEFD6A5" w14:textId="77777777" w:rsidR="00EA4DD7" w:rsidRPr="00EA4DD7" w:rsidRDefault="00EA4DD7" w:rsidP="00EA4DD7">
      <w:pPr>
        <w:numPr>
          <w:ilvl w:val="0"/>
          <w:numId w:val="17"/>
        </w:numPr>
        <w:spacing w:after="120"/>
        <w:jc w:val="both"/>
        <w:rPr>
          <w:rFonts w:eastAsia="Times New Roman" w:cs="Times New Roman"/>
          <w:szCs w:val="24"/>
          <w:lang w:eastAsia="sv-SE"/>
        </w:rPr>
      </w:pPr>
      <w:r w:rsidRPr="00EA4DD7">
        <w:rPr>
          <w:rFonts w:eastAsia="Times New Roman" w:cs="Times New Roman"/>
          <w:szCs w:val="24"/>
          <w:lang w:eastAsia="sv-SE"/>
        </w:rPr>
        <w:t>Managed as a routine by VTS;</w:t>
      </w:r>
    </w:p>
    <w:p w14:paraId="680A23D9" w14:textId="77777777" w:rsidR="00EA4DD7" w:rsidRPr="00EA4DD7" w:rsidRDefault="00EA4DD7" w:rsidP="00EA4DD7">
      <w:pPr>
        <w:numPr>
          <w:ilvl w:val="0"/>
          <w:numId w:val="17"/>
        </w:numPr>
        <w:spacing w:after="120"/>
        <w:jc w:val="both"/>
        <w:rPr>
          <w:rFonts w:eastAsia="Times New Roman" w:cs="Times New Roman"/>
          <w:szCs w:val="24"/>
          <w:lang w:eastAsia="sv-SE"/>
        </w:rPr>
      </w:pPr>
      <w:r w:rsidRPr="00EA4DD7">
        <w:rPr>
          <w:rFonts w:eastAsia="Times New Roman" w:cs="Times New Roman"/>
          <w:szCs w:val="24"/>
          <w:lang w:eastAsia="sv-SE"/>
        </w:rPr>
        <w:t>Integral part of the duties of the VTSO;</w:t>
      </w:r>
    </w:p>
    <w:p w14:paraId="680E269A" w14:textId="77777777" w:rsidR="00EA4DD7" w:rsidRPr="00EA4DD7" w:rsidRDefault="00EA4DD7" w:rsidP="00EA4DD7">
      <w:pPr>
        <w:numPr>
          <w:ilvl w:val="0"/>
          <w:numId w:val="17"/>
        </w:numPr>
        <w:spacing w:after="120"/>
        <w:jc w:val="both"/>
        <w:rPr>
          <w:rFonts w:eastAsia="Times New Roman" w:cs="Times New Roman"/>
          <w:szCs w:val="24"/>
          <w:lang w:eastAsia="sv-SE"/>
        </w:rPr>
      </w:pPr>
      <w:r w:rsidRPr="00EA4DD7">
        <w:rPr>
          <w:rFonts w:eastAsia="Times New Roman" w:cs="Times New Roman"/>
          <w:szCs w:val="24"/>
          <w:lang w:eastAsia="sv-SE"/>
        </w:rPr>
        <w:t>Generally of short duration and of little, if any, impact on routine port operations;</w:t>
      </w:r>
    </w:p>
    <w:p w14:paraId="01EBDBEF" w14:textId="77777777" w:rsidR="00EA4DD7" w:rsidRPr="00EA4DD7" w:rsidRDefault="00EA4DD7" w:rsidP="00EA4DD7">
      <w:pPr>
        <w:numPr>
          <w:ilvl w:val="0"/>
          <w:numId w:val="17"/>
        </w:numPr>
        <w:spacing w:after="120"/>
        <w:jc w:val="both"/>
        <w:rPr>
          <w:rFonts w:eastAsia="Times New Roman" w:cs="Times New Roman"/>
          <w:szCs w:val="24"/>
          <w:lang w:eastAsia="sv-SE"/>
        </w:rPr>
      </w:pPr>
      <w:r w:rsidRPr="00EA4DD7">
        <w:rPr>
          <w:rFonts w:eastAsia="Times New Roman" w:cs="Times New Roman"/>
          <w:szCs w:val="24"/>
          <w:lang w:eastAsia="sv-SE"/>
        </w:rPr>
        <w:t>Will have little, if any, impact on external parties concerned.</w:t>
      </w:r>
    </w:p>
    <w:p w14:paraId="50610836" w14:textId="77777777" w:rsidR="00EA4DD7" w:rsidRPr="00EA4DD7" w:rsidRDefault="00EA4DD7" w:rsidP="00EA4DD7">
      <w:pPr>
        <w:spacing w:after="120"/>
        <w:ind w:left="720"/>
        <w:jc w:val="both"/>
        <w:rPr>
          <w:rFonts w:eastAsia="Times New Roman" w:cs="Times New Roman"/>
          <w:szCs w:val="24"/>
          <w:lang w:eastAsia="sv-SE"/>
        </w:rPr>
      </w:pPr>
    </w:p>
    <w:p w14:paraId="3584D5CA" w14:textId="3944BDF7" w:rsidR="00EA4DD7" w:rsidRPr="0069714C" w:rsidRDefault="00EA4DD7" w:rsidP="0069714C">
      <w:pPr>
        <w:pStyle w:val="BodyText"/>
        <w:rPr>
          <w:u w:val="single"/>
        </w:rPr>
      </w:pPr>
      <w:r w:rsidRPr="0069714C">
        <w:rPr>
          <w:u w:val="single"/>
        </w:rPr>
        <w:t>Marine Emergency</w:t>
      </w:r>
    </w:p>
    <w:p w14:paraId="440A6C84" w14:textId="77777777" w:rsidR="00EA4DD7" w:rsidRPr="00EA4DD7" w:rsidRDefault="00EA4DD7" w:rsidP="006F53BF">
      <w:pPr>
        <w:rPr>
          <w:rFonts w:eastAsia="Times New Roman" w:cs="Times New Roman"/>
          <w:szCs w:val="24"/>
          <w:lang w:eastAsia="de-DE"/>
        </w:rPr>
      </w:pPr>
      <w:proofErr w:type="gramStart"/>
      <w:r w:rsidRPr="00EA4DD7">
        <w:rPr>
          <w:rFonts w:eastAsia="Times New Roman" w:cs="Times New Roman"/>
          <w:szCs w:val="24"/>
          <w:lang w:eastAsia="de-DE"/>
        </w:rPr>
        <w:t>An emergency of important severity, requiring a rising levels of management and resources deployment to ensure an effective response.</w:t>
      </w:r>
      <w:proofErr w:type="gramEnd"/>
      <w:r w:rsidRPr="00EA4DD7">
        <w:rPr>
          <w:rFonts w:eastAsia="Times New Roman" w:cs="Times New Roman"/>
          <w:szCs w:val="24"/>
          <w:lang w:eastAsia="de-DE"/>
        </w:rPr>
        <w:t xml:space="preserve"> </w:t>
      </w:r>
    </w:p>
    <w:p w14:paraId="5EF1DE64" w14:textId="77777777" w:rsidR="00EA4DD7" w:rsidRPr="00EA4DD7" w:rsidRDefault="00EA4DD7" w:rsidP="006F53BF">
      <w:pPr>
        <w:rPr>
          <w:rFonts w:eastAsia="Times New Roman" w:cs="Times New Roman"/>
          <w:szCs w:val="24"/>
          <w:lang w:eastAsia="de-DE"/>
        </w:rPr>
      </w:pPr>
    </w:p>
    <w:p w14:paraId="5622DF63" w14:textId="5904975C" w:rsidR="00EA4DD7" w:rsidRPr="00EA4DD7" w:rsidRDefault="00EA4DD7" w:rsidP="006F53BF">
      <w:pPr>
        <w:rPr>
          <w:rFonts w:eastAsia="Times New Roman" w:cs="Times New Roman"/>
          <w:szCs w:val="24"/>
          <w:lang w:eastAsia="de-DE"/>
        </w:rPr>
      </w:pPr>
      <w:r w:rsidRPr="00EA4DD7">
        <w:rPr>
          <w:rFonts w:eastAsia="Times New Roman" w:cs="Times New Roman"/>
          <w:szCs w:val="24"/>
          <w:lang w:eastAsia="de-DE"/>
        </w:rPr>
        <w:t>Marine emergencies have the following characteristics:</w:t>
      </w:r>
    </w:p>
    <w:p w14:paraId="12E0AA44" w14:textId="77777777" w:rsidR="00EA4DD7" w:rsidRPr="00EA4DD7" w:rsidRDefault="00EA4DD7" w:rsidP="00EA4DD7">
      <w:pPr>
        <w:numPr>
          <w:ilvl w:val="0"/>
          <w:numId w:val="17"/>
        </w:numPr>
        <w:spacing w:after="120"/>
        <w:jc w:val="both"/>
        <w:rPr>
          <w:rFonts w:eastAsia="Times New Roman" w:cs="Times New Roman"/>
          <w:szCs w:val="24"/>
          <w:lang w:eastAsia="sv-SE"/>
        </w:rPr>
      </w:pPr>
      <w:r w:rsidRPr="00EA4DD7">
        <w:rPr>
          <w:rFonts w:eastAsia="Times New Roman" w:cs="Times New Roman"/>
          <w:szCs w:val="24"/>
          <w:lang w:eastAsia="sv-SE"/>
        </w:rPr>
        <w:t>A real or perceived threat to life;</w:t>
      </w:r>
    </w:p>
    <w:p w14:paraId="4FF0A940" w14:textId="77777777" w:rsidR="00EA4DD7" w:rsidRPr="00EA4DD7" w:rsidRDefault="00EA4DD7" w:rsidP="00EA4DD7">
      <w:pPr>
        <w:numPr>
          <w:ilvl w:val="0"/>
          <w:numId w:val="17"/>
        </w:numPr>
        <w:spacing w:after="120"/>
        <w:jc w:val="both"/>
        <w:rPr>
          <w:rFonts w:eastAsia="Times New Roman" w:cs="Times New Roman"/>
          <w:szCs w:val="24"/>
          <w:lang w:eastAsia="sv-SE"/>
        </w:rPr>
      </w:pPr>
      <w:r w:rsidRPr="00EA4DD7">
        <w:rPr>
          <w:rFonts w:eastAsia="Times New Roman" w:cs="Times New Roman"/>
          <w:szCs w:val="24"/>
          <w:lang w:eastAsia="sv-SE"/>
        </w:rPr>
        <w:t>Serious damage or the possibility of serious damage to the environment, vessels, installations, berth facilities or other significant river structures;</w:t>
      </w:r>
    </w:p>
    <w:p w14:paraId="5E99DF14" w14:textId="77777777" w:rsidR="00EA4DD7" w:rsidRPr="00EA4DD7" w:rsidRDefault="00EA4DD7" w:rsidP="00EA4DD7">
      <w:pPr>
        <w:numPr>
          <w:ilvl w:val="0"/>
          <w:numId w:val="17"/>
        </w:numPr>
        <w:spacing w:after="120"/>
        <w:jc w:val="both"/>
        <w:rPr>
          <w:rFonts w:eastAsia="Times New Roman" w:cs="Times New Roman"/>
          <w:szCs w:val="24"/>
          <w:lang w:eastAsia="sv-SE"/>
        </w:rPr>
      </w:pPr>
      <w:r w:rsidRPr="00EA4DD7">
        <w:rPr>
          <w:rFonts w:eastAsia="Times New Roman" w:cs="Times New Roman"/>
          <w:szCs w:val="24"/>
          <w:lang w:eastAsia="sv-SE"/>
        </w:rPr>
        <w:t>The requirement to mobilise internal manpower and resources on a scale beyond normal day to day requirements;</w:t>
      </w:r>
    </w:p>
    <w:p w14:paraId="500FF282" w14:textId="77777777" w:rsidR="00EA4DD7" w:rsidRPr="00EA4DD7" w:rsidRDefault="00EA4DD7" w:rsidP="00EA4DD7">
      <w:pPr>
        <w:numPr>
          <w:ilvl w:val="0"/>
          <w:numId w:val="17"/>
        </w:numPr>
        <w:spacing w:after="120"/>
        <w:jc w:val="both"/>
        <w:rPr>
          <w:rFonts w:eastAsia="Times New Roman" w:cs="Times New Roman"/>
          <w:szCs w:val="24"/>
          <w:lang w:eastAsia="sv-SE"/>
        </w:rPr>
      </w:pPr>
      <w:r w:rsidRPr="00EA4DD7">
        <w:rPr>
          <w:rFonts w:eastAsia="Times New Roman" w:cs="Times New Roman"/>
          <w:szCs w:val="24"/>
          <w:lang w:eastAsia="sv-SE"/>
        </w:rPr>
        <w:t>The requirement for attendance and action by external allied or other services;</w:t>
      </w:r>
    </w:p>
    <w:p w14:paraId="0ED742D1" w14:textId="77777777" w:rsidR="00EA4DD7" w:rsidRPr="00EA4DD7" w:rsidRDefault="00EA4DD7" w:rsidP="00EA4DD7">
      <w:pPr>
        <w:numPr>
          <w:ilvl w:val="0"/>
          <w:numId w:val="17"/>
        </w:numPr>
        <w:spacing w:after="120"/>
        <w:jc w:val="both"/>
        <w:rPr>
          <w:rFonts w:eastAsia="Times New Roman" w:cs="Times New Roman"/>
          <w:szCs w:val="24"/>
          <w:lang w:eastAsia="sv-SE"/>
        </w:rPr>
      </w:pPr>
      <w:r w:rsidRPr="00EA4DD7">
        <w:rPr>
          <w:rFonts w:eastAsia="Times New Roman" w:cs="Times New Roman"/>
          <w:szCs w:val="24"/>
          <w:lang w:eastAsia="sv-SE"/>
        </w:rPr>
        <w:t>The closure of a navigation channel, or other such threat to the safety of navigation as a result of a marine or land based incident.</w:t>
      </w:r>
    </w:p>
    <w:p w14:paraId="732AFA61" w14:textId="77777777" w:rsidR="00EA4DD7" w:rsidRPr="00EA4DD7" w:rsidRDefault="00EA4DD7" w:rsidP="00EA4DD7">
      <w:pPr>
        <w:rPr>
          <w:rFonts w:eastAsia="Times New Roman" w:cs="Times New Roman"/>
          <w:szCs w:val="24"/>
          <w:lang w:eastAsia="de-DE"/>
        </w:rPr>
      </w:pPr>
    </w:p>
    <w:p w14:paraId="52D44CC1" w14:textId="281F1526" w:rsidR="00EA4DD7" w:rsidRPr="0069714C" w:rsidRDefault="00EA4DD7" w:rsidP="0069714C">
      <w:pPr>
        <w:pStyle w:val="BodyText"/>
        <w:rPr>
          <w:u w:val="single"/>
        </w:rPr>
      </w:pPr>
      <w:r w:rsidRPr="0069714C">
        <w:rPr>
          <w:u w:val="single"/>
        </w:rPr>
        <w:t>Major Incident</w:t>
      </w:r>
    </w:p>
    <w:p w14:paraId="35916925" w14:textId="77777777" w:rsidR="00EA4DD7" w:rsidRPr="00EA4DD7" w:rsidRDefault="00EA4DD7" w:rsidP="00EA4DD7">
      <w:pPr>
        <w:rPr>
          <w:rFonts w:eastAsia="Times New Roman" w:cs="Times New Roman"/>
          <w:szCs w:val="24"/>
          <w:lang w:eastAsia="de-DE"/>
        </w:rPr>
      </w:pPr>
      <w:r w:rsidRPr="00EA4DD7">
        <w:rPr>
          <w:rFonts w:eastAsia="Times New Roman" w:cs="Times New Roman"/>
          <w:szCs w:val="24"/>
          <w:lang w:eastAsia="de-DE"/>
        </w:rPr>
        <w:t>It has the following characteristics:</w:t>
      </w:r>
    </w:p>
    <w:p w14:paraId="267B92E6" w14:textId="77777777" w:rsidR="00EA4DD7" w:rsidRPr="00EA4DD7" w:rsidRDefault="00EA4DD7" w:rsidP="00EA4DD7">
      <w:pPr>
        <w:numPr>
          <w:ilvl w:val="0"/>
          <w:numId w:val="17"/>
        </w:numPr>
        <w:spacing w:after="120"/>
        <w:jc w:val="both"/>
        <w:rPr>
          <w:rFonts w:eastAsia="Times New Roman" w:cs="Times New Roman"/>
          <w:szCs w:val="24"/>
          <w:lang w:eastAsia="sv-SE"/>
        </w:rPr>
      </w:pPr>
      <w:r w:rsidRPr="00EA4DD7">
        <w:rPr>
          <w:rFonts w:eastAsia="Times New Roman" w:cs="Times New Roman"/>
          <w:szCs w:val="24"/>
          <w:lang w:eastAsia="sv-SE"/>
        </w:rPr>
        <w:t>Death, or serious injury to a number of people;</w:t>
      </w:r>
    </w:p>
    <w:p w14:paraId="6DBF4EF4" w14:textId="77777777" w:rsidR="00EA4DD7" w:rsidRPr="00EA4DD7" w:rsidRDefault="00EA4DD7" w:rsidP="00EA4DD7">
      <w:pPr>
        <w:numPr>
          <w:ilvl w:val="0"/>
          <w:numId w:val="17"/>
        </w:numPr>
        <w:spacing w:after="120"/>
        <w:jc w:val="both"/>
        <w:rPr>
          <w:rFonts w:eastAsia="Times New Roman" w:cs="Times New Roman"/>
          <w:szCs w:val="24"/>
          <w:lang w:eastAsia="sv-SE"/>
        </w:rPr>
      </w:pPr>
      <w:r w:rsidRPr="00EA4DD7">
        <w:rPr>
          <w:rFonts w:eastAsia="Times New Roman" w:cs="Times New Roman"/>
          <w:szCs w:val="24"/>
          <w:lang w:eastAsia="sv-SE"/>
        </w:rPr>
        <w:t>Extensive damage to, or contamination of the environment;</w:t>
      </w:r>
    </w:p>
    <w:p w14:paraId="5F44D8D4" w14:textId="77777777" w:rsidR="00EA4DD7" w:rsidRPr="00EA4DD7" w:rsidRDefault="00EA4DD7" w:rsidP="00EA4DD7">
      <w:pPr>
        <w:numPr>
          <w:ilvl w:val="0"/>
          <w:numId w:val="17"/>
        </w:numPr>
        <w:spacing w:after="120"/>
        <w:jc w:val="both"/>
        <w:rPr>
          <w:rFonts w:eastAsia="Times New Roman" w:cs="Times New Roman"/>
          <w:szCs w:val="24"/>
          <w:lang w:eastAsia="sv-SE"/>
        </w:rPr>
      </w:pPr>
      <w:r w:rsidRPr="00EA4DD7">
        <w:rPr>
          <w:rFonts w:eastAsia="Times New Roman" w:cs="Times New Roman"/>
          <w:szCs w:val="24"/>
          <w:lang w:eastAsia="sv-SE"/>
        </w:rPr>
        <w:t>Extensive damage to vessels, installations, berth facilities or other significant river structures which involves the support or involvement of Category 1 responders;</w:t>
      </w:r>
    </w:p>
    <w:p w14:paraId="6F3F3652" w14:textId="77777777" w:rsidR="00EA4DD7" w:rsidRPr="00EA4DD7" w:rsidRDefault="00EA4DD7" w:rsidP="00EA4DD7">
      <w:pPr>
        <w:numPr>
          <w:ilvl w:val="0"/>
          <w:numId w:val="17"/>
        </w:numPr>
        <w:spacing w:after="120"/>
        <w:jc w:val="both"/>
        <w:rPr>
          <w:rFonts w:eastAsia="Times New Roman" w:cs="Times New Roman"/>
          <w:szCs w:val="24"/>
          <w:lang w:eastAsia="sv-SE"/>
        </w:rPr>
      </w:pPr>
      <w:r w:rsidRPr="00EA4DD7">
        <w:rPr>
          <w:rFonts w:eastAsia="Times New Roman" w:cs="Times New Roman"/>
          <w:szCs w:val="24"/>
          <w:lang w:eastAsia="sv-SE"/>
        </w:rPr>
        <w:t>Serious disruption to the operation of the port.</w:t>
      </w:r>
    </w:p>
    <w:p w14:paraId="6713EAE9" w14:textId="77777777" w:rsidR="00EA4DD7" w:rsidRPr="00EA4DD7" w:rsidRDefault="00EA4DD7" w:rsidP="00EA4DD7">
      <w:pPr>
        <w:rPr>
          <w:rFonts w:eastAsia="Times New Roman" w:cs="Times New Roman"/>
          <w:szCs w:val="24"/>
          <w:lang w:eastAsia="de-DE"/>
        </w:rPr>
      </w:pPr>
      <w:r w:rsidRPr="00EA4DD7">
        <w:rPr>
          <w:rFonts w:eastAsia="Times New Roman" w:cs="Times New Roman"/>
          <w:szCs w:val="24"/>
          <w:lang w:eastAsia="de-DE"/>
        </w:rPr>
        <w:tab/>
      </w:r>
    </w:p>
    <w:p w14:paraId="0227E7E8" w14:textId="77777777" w:rsidR="00EA4DD7" w:rsidRPr="00EA4DD7" w:rsidRDefault="00EA4DD7" w:rsidP="00EA4DD7">
      <w:pPr>
        <w:keepNext/>
        <w:spacing w:after="200"/>
        <w:rPr>
          <w:rFonts w:eastAsia="Times New Roman" w:cs="Times New Roman"/>
          <w:b/>
          <w:bCs/>
          <w:sz w:val="18"/>
          <w:szCs w:val="18"/>
        </w:rPr>
      </w:pPr>
      <w:proofErr w:type="gramStart"/>
      <w:r w:rsidRPr="00EA4DD7">
        <w:rPr>
          <w:rFonts w:eastAsia="Times New Roman" w:cs="Times New Roman"/>
          <w:b/>
          <w:bCs/>
          <w:sz w:val="18"/>
          <w:szCs w:val="18"/>
        </w:rPr>
        <w:t xml:space="preserve">Table </w:t>
      </w:r>
      <w:r w:rsidRPr="00EA4DD7">
        <w:rPr>
          <w:rFonts w:eastAsia="Times New Roman" w:cs="Times New Roman"/>
          <w:b/>
          <w:bCs/>
          <w:sz w:val="18"/>
          <w:szCs w:val="18"/>
        </w:rPr>
        <w:fldChar w:fldCharType="begin"/>
      </w:r>
      <w:r w:rsidRPr="00EA4DD7">
        <w:rPr>
          <w:rFonts w:eastAsia="Times New Roman" w:cs="Times New Roman"/>
          <w:b/>
          <w:bCs/>
          <w:sz w:val="18"/>
          <w:szCs w:val="18"/>
        </w:rPr>
        <w:instrText xml:space="preserve"> SEQ Table \* ARABIC </w:instrText>
      </w:r>
      <w:r w:rsidRPr="00EA4DD7">
        <w:rPr>
          <w:rFonts w:eastAsia="Times New Roman" w:cs="Times New Roman"/>
          <w:b/>
          <w:bCs/>
          <w:sz w:val="18"/>
          <w:szCs w:val="18"/>
        </w:rPr>
        <w:fldChar w:fldCharType="separate"/>
      </w:r>
      <w:r w:rsidRPr="00EA4DD7">
        <w:rPr>
          <w:rFonts w:eastAsia="Times New Roman" w:cs="Times New Roman"/>
          <w:b/>
          <w:bCs/>
          <w:noProof/>
          <w:sz w:val="18"/>
          <w:szCs w:val="18"/>
        </w:rPr>
        <w:t>2</w:t>
      </w:r>
      <w:r w:rsidRPr="00EA4DD7">
        <w:rPr>
          <w:rFonts w:eastAsia="Times New Roman" w:cs="Times New Roman"/>
          <w:b/>
          <w:bCs/>
          <w:sz w:val="18"/>
          <w:szCs w:val="18"/>
        </w:rPr>
        <w:fldChar w:fldCharType="end"/>
      </w:r>
      <w:r w:rsidRPr="00EA4DD7">
        <w:rPr>
          <w:rFonts w:eastAsia="Times New Roman" w:cs="Times New Roman"/>
          <w:b/>
          <w:bCs/>
          <w:sz w:val="18"/>
          <w:szCs w:val="18"/>
        </w:rPr>
        <w:t>.</w:t>
      </w:r>
      <w:proofErr w:type="gramEnd"/>
      <w:r w:rsidRPr="00EA4DD7">
        <w:rPr>
          <w:rFonts w:eastAsia="Times New Roman" w:cs="Times New Roman"/>
          <w:b/>
          <w:bCs/>
          <w:sz w:val="18"/>
          <w:szCs w:val="18"/>
        </w:rPr>
        <w:t xml:space="preserve"> INCIDENT CLASSIFICATION &amp; ASSES example</w:t>
      </w:r>
    </w:p>
    <w:tbl>
      <w:tblPr>
        <w:tblStyle w:val="1"/>
        <w:tblW w:w="0" w:type="auto"/>
        <w:jc w:val="center"/>
        <w:tblLook w:val="01E0" w:firstRow="1" w:lastRow="1" w:firstColumn="1" w:lastColumn="1" w:noHBand="0" w:noVBand="0"/>
      </w:tblPr>
      <w:tblGrid>
        <w:gridCol w:w="1505"/>
        <w:gridCol w:w="1045"/>
        <w:gridCol w:w="1193"/>
        <w:gridCol w:w="1274"/>
        <w:gridCol w:w="1127"/>
        <w:gridCol w:w="1224"/>
        <w:gridCol w:w="1154"/>
      </w:tblGrid>
      <w:tr w:rsidR="00EA4DD7" w:rsidRPr="00EA4DD7" w14:paraId="4F5FD1FE" w14:textId="77777777" w:rsidTr="00EA4DD7">
        <w:trPr>
          <w:jc w:val="center"/>
        </w:trPr>
        <w:tc>
          <w:tcPr>
            <w:tcW w:w="1505" w:type="dxa"/>
            <w:tcBorders>
              <w:top w:val="nil"/>
              <w:left w:val="nil"/>
            </w:tcBorders>
          </w:tcPr>
          <w:p w14:paraId="4FF85B0A" w14:textId="3B1BB0B8" w:rsidR="00EA4DD7" w:rsidRPr="00EA4DD7" w:rsidRDefault="00EA4DD7" w:rsidP="00EA4DD7">
            <w:pPr>
              <w:rPr>
                <w:rFonts w:eastAsia="Times New Roman"/>
                <w:sz w:val="16"/>
                <w:szCs w:val="16"/>
              </w:rPr>
            </w:pPr>
            <w:r w:rsidRPr="00AE42AF">
              <w:rPr>
                <w:rFonts w:eastAsia="Times New Roman"/>
                <w:noProof/>
                <w:sz w:val="16"/>
                <w:szCs w:val="16"/>
              </w:rPr>
              <mc:AlternateContent>
                <mc:Choice Requires="wps">
                  <w:drawing>
                    <wp:anchor distT="0" distB="0" distL="114300" distR="114300" simplePos="0" relativeHeight="251663872" behindDoc="0" locked="0" layoutInCell="1" allowOverlap="1" wp14:anchorId="69765379" wp14:editId="091D10D7">
                      <wp:simplePos x="0" y="0"/>
                      <wp:positionH relativeFrom="column">
                        <wp:posOffset>59690</wp:posOffset>
                      </wp:positionH>
                      <wp:positionV relativeFrom="paragraph">
                        <wp:posOffset>1094740</wp:posOffset>
                      </wp:positionV>
                      <wp:extent cx="1600200" cy="119380"/>
                      <wp:effectExtent l="0" t="2540" r="0" b="0"/>
                      <wp:wrapNone/>
                      <wp:docPr id="5" name="Rechthoek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600200" cy="119380"/>
                              </a:xfrm>
                              <a:prstGeom prst="rect">
                                <a:avLst/>
                              </a:prstGeom>
                              <a:gradFill rotWithShape="0">
                                <a:gsLst>
                                  <a:gs pos="0">
                                    <a:srgbClr val="FFFFFF"/>
                                  </a:gs>
                                  <a:gs pos="100000">
                                    <a:srgbClr val="FF0000"/>
                                  </a:gs>
                                </a:gsLst>
                                <a:lin ang="540000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hoek 5" o:spid="_x0000_s1026" style="position:absolute;margin-left:4.7pt;margin-top:86.2pt;width:126pt;height:9.4pt;rotation:90;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" stroked="f">
                      <v:fill color2="red" focus="100%" type="gradient"/>
                    </v:rect>
                  </w:pict>
                </mc:Fallback>
              </mc:AlternateContent>
            </w:r>
            <w:r w:rsidRPr="00AE42AF">
              <w:rPr>
                <w:rFonts w:eastAsia="Times New Roman"/>
                <w:noProof/>
                <w:sz w:val="16"/>
                <w:szCs w:val="16"/>
              </w:rPr>
              <mc:AlternateContent>
                <mc:Choice Requires="wps">
                  <w:drawing>
                    <wp:anchor distT="0" distB="0" distL="114300" distR="114300" simplePos="0" relativeHeight="251664896" behindDoc="0" locked="0" layoutInCell="1" allowOverlap="1" wp14:anchorId="7B6D3D8B" wp14:editId="1C79379F">
                      <wp:simplePos x="0" y="0"/>
                      <wp:positionH relativeFrom="column">
                        <wp:posOffset>851535</wp:posOffset>
                      </wp:positionH>
                      <wp:positionV relativeFrom="paragraph">
                        <wp:posOffset>395605</wp:posOffset>
                      </wp:positionV>
                      <wp:extent cx="4520565" cy="136525"/>
                      <wp:effectExtent l="0" t="0" r="0" b="0"/>
                      <wp:wrapNone/>
                      <wp:docPr id="4" name="Rechthoek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20565" cy="136525"/>
                              </a:xfrm>
                              <a:prstGeom prst="rect">
                                <a:avLst/>
                              </a:prstGeom>
                              <a:gradFill rotWithShape="0">
                                <a:gsLst>
                                  <a:gs pos="0">
                                    <a:srgbClr val="FFFFFF"/>
                                  </a:gs>
                                  <a:gs pos="100000">
                                    <a:srgbClr val="FF0000"/>
                                  </a:gs>
                                </a:gsLst>
                                <a:lin ang="0" scaled="1"/>
                              </a:gra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hthoek 4" o:spid="_x0000_s1026" style="position:absolute;margin-left:67.05pt;margin-top:31.15pt;width:355.95pt;height:10.7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" stroked="f">
                      <v:fill color2="red" angle="90" focus="100%" type="gradient"/>
                    </v:rect>
                  </w:pict>
                </mc:Fallback>
              </mc:AlternateContent>
            </w:r>
          </w:p>
        </w:tc>
        <w:tc>
          <w:tcPr>
            <w:tcW w:w="1045" w:type="dxa"/>
          </w:tcPr>
          <w:p w14:paraId="05C96B7A" w14:textId="77777777" w:rsidR="00EA4DD7" w:rsidRPr="00EA4DD7" w:rsidRDefault="00EA4DD7" w:rsidP="00EA4DD7">
            <w:pPr>
              <w:jc w:val="center"/>
              <w:rPr>
                <w:rFonts w:eastAsia="Times New Roman"/>
                <w:sz w:val="16"/>
                <w:szCs w:val="16"/>
              </w:rPr>
            </w:pPr>
          </w:p>
          <w:p w14:paraId="1B2CCD76" w14:textId="77777777" w:rsidR="00EA4DD7" w:rsidRPr="00EA4DD7" w:rsidRDefault="00EA4DD7" w:rsidP="00EA4DD7">
            <w:pPr>
              <w:jc w:val="center"/>
              <w:rPr>
                <w:rFonts w:eastAsia="Times New Roman"/>
                <w:sz w:val="16"/>
                <w:szCs w:val="16"/>
              </w:rPr>
            </w:pPr>
            <w:r w:rsidRPr="00EA4DD7">
              <w:rPr>
                <w:rFonts w:eastAsia="Times New Roman"/>
                <w:sz w:val="16"/>
                <w:szCs w:val="16"/>
              </w:rPr>
              <w:t>Human Impact</w:t>
            </w:r>
          </w:p>
          <w:p w14:paraId="20D2ECCE" w14:textId="77777777" w:rsidR="00EA4DD7" w:rsidRPr="00EA4DD7" w:rsidRDefault="00EA4DD7" w:rsidP="00EA4DD7">
            <w:pPr>
              <w:jc w:val="center"/>
              <w:rPr>
                <w:rFonts w:eastAsia="Times New Roman"/>
                <w:sz w:val="16"/>
                <w:szCs w:val="16"/>
              </w:rPr>
            </w:pPr>
          </w:p>
        </w:tc>
        <w:tc>
          <w:tcPr>
            <w:tcW w:w="1193" w:type="dxa"/>
          </w:tcPr>
          <w:p w14:paraId="56D35282" w14:textId="77777777" w:rsidR="00EA4DD7" w:rsidRPr="00EA4DD7" w:rsidRDefault="00EA4DD7" w:rsidP="00EA4DD7">
            <w:pPr>
              <w:jc w:val="center"/>
              <w:rPr>
                <w:rFonts w:eastAsia="Times New Roman"/>
                <w:sz w:val="16"/>
                <w:szCs w:val="16"/>
              </w:rPr>
            </w:pPr>
          </w:p>
          <w:p w14:paraId="04111D7F" w14:textId="77777777" w:rsidR="00EA4DD7" w:rsidRPr="00EA4DD7" w:rsidRDefault="00EA4DD7" w:rsidP="00EA4DD7">
            <w:pPr>
              <w:jc w:val="center"/>
              <w:rPr>
                <w:rFonts w:eastAsia="Times New Roman"/>
                <w:sz w:val="16"/>
                <w:szCs w:val="16"/>
              </w:rPr>
            </w:pPr>
            <w:r w:rsidRPr="00EA4DD7">
              <w:rPr>
                <w:rFonts w:eastAsia="Times New Roman"/>
                <w:sz w:val="16"/>
                <w:szCs w:val="16"/>
              </w:rPr>
              <w:t>Material Disruption</w:t>
            </w:r>
          </w:p>
        </w:tc>
        <w:tc>
          <w:tcPr>
            <w:tcW w:w="1274" w:type="dxa"/>
          </w:tcPr>
          <w:p w14:paraId="1FA54391" w14:textId="77777777" w:rsidR="00EA4DD7" w:rsidRPr="00EA4DD7" w:rsidRDefault="00EA4DD7" w:rsidP="00EA4DD7">
            <w:pPr>
              <w:jc w:val="center"/>
              <w:rPr>
                <w:rFonts w:eastAsia="Times New Roman"/>
                <w:sz w:val="16"/>
                <w:szCs w:val="16"/>
              </w:rPr>
            </w:pPr>
          </w:p>
          <w:p w14:paraId="221DCE85" w14:textId="77777777" w:rsidR="00EA4DD7" w:rsidRPr="00EA4DD7" w:rsidRDefault="00EA4DD7" w:rsidP="00EA4DD7">
            <w:pPr>
              <w:jc w:val="center"/>
              <w:rPr>
                <w:rFonts w:eastAsia="Times New Roman"/>
                <w:sz w:val="16"/>
                <w:szCs w:val="16"/>
              </w:rPr>
            </w:pPr>
            <w:r w:rsidRPr="00EA4DD7">
              <w:rPr>
                <w:rFonts w:eastAsia="Times New Roman"/>
                <w:sz w:val="16"/>
                <w:szCs w:val="16"/>
              </w:rPr>
              <w:t>Environmental Impact</w:t>
            </w:r>
          </w:p>
        </w:tc>
        <w:tc>
          <w:tcPr>
            <w:tcW w:w="1127" w:type="dxa"/>
          </w:tcPr>
          <w:p w14:paraId="6C888AAC" w14:textId="77777777" w:rsidR="00EA4DD7" w:rsidRPr="00EA4DD7" w:rsidRDefault="00EA4DD7" w:rsidP="00EA4DD7">
            <w:pPr>
              <w:jc w:val="center"/>
              <w:rPr>
                <w:rFonts w:eastAsia="Times New Roman"/>
                <w:sz w:val="16"/>
                <w:szCs w:val="16"/>
              </w:rPr>
            </w:pPr>
          </w:p>
          <w:p w14:paraId="4D3CD7D4" w14:textId="77777777" w:rsidR="00EA4DD7" w:rsidRPr="00EA4DD7" w:rsidRDefault="00EA4DD7" w:rsidP="00EA4DD7">
            <w:pPr>
              <w:jc w:val="center"/>
              <w:rPr>
                <w:rFonts w:eastAsia="Times New Roman"/>
                <w:sz w:val="16"/>
                <w:szCs w:val="16"/>
              </w:rPr>
            </w:pPr>
            <w:r w:rsidRPr="00EA4DD7">
              <w:rPr>
                <w:rFonts w:eastAsia="Times New Roman"/>
                <w:sz w:val="16"/>
                <w:szCs w:val="16"/>
              </w:rPr>
              <w:t>Response Resources</w:t>
            </w:r>
          </w:p>
        </w:tc>
        <w:tc>
          <w:tcPr>
            <w:tcW w:w="1224" w:type="dxa"/>
          </w:tcPr>
          <w:p w14:paraId="3230B6B5" w14:textId="77777777" w:rsidR="00EA4DD7" w:rsidRPr="00EA4DD7" w:rsidRDefault="00EA4DD7" w:rsidP="00EA4DD7">
            <w:pPr>
              <w:jc w:val="center"/>
              <w:rPr>
                <w:rFonts w:eastAsia="Times New Roman"/>
                <w:sz w:val="16"/>
                <w:szCs w:val="16"/>
              </w:rPr>
            </w:pPr>
          </w:p>
          <w:p w14:paraId="11DE1DAA" w14:textId="77777777" w:rsidR="00EA4DD7" w:rsidRPr="00EA4DD7" w:rsidRDefault="00EA4DD7" w:rsidP="00EA4DD7">
            <w:pPr>
              <w:jc w:val="center"/>
              <w:rPr>
                <w:rFonts w:eastAsia="Times New Roman"/>
                <w:sz w:val="16"/>
                <w:szCs w:val="16"/>
              </w:rPr>
            </w:pPr>
            <w:r w:rsidRPr="00EA4DD7">
              <w:rPr>
                <w:rFonts w:eastAsia="Times New Roman"/>
                <w:sz w:val="16"/>
                <w:szCs w:val="16"/>
              </w:rPr>
              <w:t>Response Management</w:t>
            </w:r>
          </w:p>
        </w:tc>
        <w:tc>
          <w:tcPr>
            <w:tcW w:w="1154" w:type="dxa"/>
          </w:tcPr>
          <w:p w14:paraId="1124C96B" w14:textId="77777777" w:rsidR="00EA4DD7" w:rsidRPr="00EA4DD7" w:rsidRDefault="00EA4DD7" w:rsidP="00EA4DD7">
            <w:pPr>
              <w:jc w:val="center"/>
              <w:rPr>
                <w:rFonts w:eastAsia="Times New Roman"/>
                <w:sz w:val="16"/>
                <w:szCs w:val="16"/>
              </w:rPr>
            </w:pPr>
          </w:p>
          <w:p w14:paraId="4B4FCC5C" w14:textId="77777777" w:rsidR="00EA4DD7" w:rsidRPr="00EA4DD7" w:rsidRDefault="00EA4DD7" w:rsidP="00EA4DD7">
            <w:pPr>
              <w:jc w:val="center"/>
              <w:rPr>
                <w:rFonts w:eastAsia="Times New Roman"/>
                <w:sz w:val="16"/>
                <w:szCs w:val="16"/>
              </w:rPr>
            </w:pPr>
            <w:r w:rsidRPr="00EA4DD7">
              <w:rPr>
                <w:rFonts w:eastAsia="Times New Roman"/>
                <w:sz w:val="16"/>
                <w:szCs w:val="16"/>
              </w:rPr>
              <w:t>Media Interest</w:t>
            </w:r>
          </w:p>
        </w:tc>
      </w:tr>
      <w:tr w:rsidR="00EA4DD7" w:rsidRPr="00EA4DD7" w14:paraId="1CA2D00C" w14:textId="77777777" w:rsidTr="00EA4DD7">
        <w:trPr>
          <w:jc w:val="center"/>
        </w:trPr>
        <w:tc>
          <w:tcPr>
            <w:tcW w:w="1505" w:type="dxa"/>
          </w:tcPr>
          <w:p w14:paraId="2A07DEAF" w14:textId="77777777" w:rsidR="00EA4DD7" w:rsidRPr="00EA4DD7" w:rsidRDefault="00EA4DD7" w:rsidP="00EA4DD7">
            <w:pPr>
              <w:jc w:val="center"/>
              <w:rPr>
                <w:rFonts w:eastAsia="Times New Roman"/>
                <w:b/>
                <w:sz w:val="16"/>
                <w:szCs w:val="16"/>
              </w:rPr>
            </w:pPr>
          </w:p>
          <w:p w14:paraId="0AF69826" w14:textId="77777777" w:rsidR="00EA4DD7" w:rsidRPr="00EA4DD7" w:rsidRDefault="00EA4DD7" w:rsidP="00EA4DD7">
            <w:pPr>
              <w:jc w:val="center"/>
              <w:rPr>
                <w:rFonts w:eastAsia="Times New Roman"/>
                <w:b/>
                <w:sz w:val="16"/>
                <w:szCs w:val="16"/>
              </w:rPr>
            </w:pPr>
            <w:r w:rsidRPr="00EA4DD7">
              <w:rPr>
                <w:rFonts w:eastAsia="Times New Roman"/>
                <w:b/>
                <w:sz w:val="16"/>
                <w:szCs w:val="16"/>
              </w:rPr>
              <w:t>MINOR INCIDENT</w:t>
            </w:r>
          </w:p>
          <w:p w14:paraId="3137A29A" w14:textId="77777777" w:rsidR="00EA4DD7" w:rsidRPr="00EA4DD7" w:rsidRDefault="00EA4DD7" w:rsidP="00EA4DD7">
            <w:pPr>
              <w:jc w:val="center"/>
              <w:rPr>
                <w:rFonts w:eastAsia="Times New Roman"/>
                <w:b/>
                <w:sz w:val="16"/>
                <w:szCs w:val="16"/>
              </w:rPr>
            </w:pPr>
          </w:p>
        </w:tc>
        <w:tc>
          <w:tcPr>
            <w:tcW w:w="1045" w:type="dxa"/>
          </w:tcPr>
          <w:p w14:paraId="3E65BBA5" w14:textId="77777777" w:rsidR="00EA4DD7" w:rsidRPr="00EA4DD7" w:rsidRDefault="00EA4DD7" w:rsidP="00EA4DD7">
            <w:pPr>
              <w:rPr>
                <w:rFonts w:eastAsia="Times New Roman"/>
                <w:sz w:val="16"/>
                <w:szCs w:val="16"/>
              </w:rPr>
            </w:pPr>
          </w:p>
          <w:p w14:paraId="5FDC90A4" w14:textId="77777777" w:rsidR="00EA4DD7" w:rsidRPr="00EA4DD7" w:rsidRDefault="00EA4DD7" w:rsidP="00EA4DD7">
            <w:pPr>
              <w:jc w:val="center"/>
              <w:rPr>
                <w:rFonts w:eastAsia="Times New Roman"/>
                <w:sz w:val="16"/>
                <w:szCs w:val="16"/>
              </w:rPr>
            </w:pPr>
            <w:r w:rsidRPr="00EA4DD7">
              <w:rPr>
                <w:rFonts w:eastAsia="Times New Roman"/>
                <w:sz w:val="16"/>
                <w:szCs w:val="16"/>
              </w:rPr>
              <w:t>Nil – Minor</w:t>
            </w:r>
          </w:p>
        </w:tc>
        <w:tc>
          <w:tcPr>
            <w:tcW w:w="1193" w:type="dxa"/>
          </w:tcPr>
          <w:p w14:paraId="2BA5CC68" w14:textId="77777777" w:rsidR="00EA4DD7" w:rsidRPr="00EA4DD7" w:rsidRDefault="00EA4DD7" w:rsidP="00EA4DD7">
            <w:pPr>
              <w:rPr>
                <w:rFonts w:eastAsia="Times New Roman"/>
                <w:sz w:val="16"/>
                <w:szCs w:val="16"/>
              </w:rPr>
            </w:pPr>
          </w:p>
          <w:p w14:paraId="129F69AE" w14:textId="77777777" w:rsidR="00EA4DD7" w:rsidRPr="00EA4DD7" w:rsidRDefault="00EA4DD7" w:rsidP="00EA4DD7">
            <w:pPr>
              <w:jc w:val="center"/>
              <w:rPr>
                <w:rFonts w:eastAsia="Times New Roman"/>
                <w:sz w:val="16"/>
                <w:szCs w:val="16"/>
              </w:rPr>
            </w:pPr>
            <w:r w:rsidRPr="00EA4DD7">
              <w:rPr>
                <w:rFonts w:eastAsia="Times New Roman"/>
                <w:sz w:val="16"/>
                <w:szCs w:val="16"/>
              </w:rPr>
              <w:t>Minor</w:t>
            </w:r>
          </w:p>
        </w:tc>
        <w:tc>
          <w:tcPr>
            <w:tcW w:w="1274" w:type="dxa"/>
          </w:tcPr>
          <w:p w14:paraId="08A5FF06" w14:textId="77777777" w:rsidR="00EA4DD7" w:rsidRPr="00EA4DD7" w:rsidRDefault="00EA4DD7" w:rsidP="00EA4DD7">
            <w:pPr>
              <w:rPr>
                <w:rFonts w:eastAsia="Times New Roman"/>
                <w:sz w:val="16"/>
                <w:szCs w:val="16"/>
              </w:rPr>
            </w:pPr>
          </w:p>
          <w:p w14:paraId="63352F3E" w14:textId="77777777" w:rsidR="00EA4DD7" w:rsidRPr="00EA4DD7" w:rsidRDefault="00EA4DD7" w:rsidP="00EA4DD7">
            <w:pPr>
              <w:jc w:val="center"/>
              <w:rPr>
                <w:rFonts w:eastAsia="Times New Roman"/>
                <w:sz w:val="16"/>
                <w:szCs w:val="16"/>
              </w:rPr>
            </w:pPr>
            <w:r w:rsidRPr="00EA4DD7">
              <w:rPr>
                <w:rFonts w:eastAsia="Times New Roman"/>
                <w:sz w:val="16"/>
                <w:szCs w:val="16"/>
              </w:rPr>
              <w:t>Tier 1</w:t>
            </w:r>
          </w:p>
        </w:tc>
        <w:tc>
          <w:tcPr>
            <w:tcW w:w="1127" w:type="dxa"/>
          </w:tcPr>
          <w:p w14:paraId="0A6241DB" w14:textId="77777777" w:rsidR="00EA4DD7" w:rsidRPr="00EA4DD7" w:rsidRDefault="00EA4DD7" w:rsidP="00EA4DD7">
            <w:pPr>
              <w:rPr>
                <w:rFonts w:eastAsia="Times New Roman"/>
                <w:sz w:val="16"/>
                <w:szCs w:val="16"/>
              </w:rPr>
            </w:pPr>
          </w:p>
          <w:p w14:paraId="76852A59" w14:textId="77777777" w:rsidR="00EA4DD7" w:rsidRPr="00EA4DD7" w:rsidRDefault="00EA4DD7" w:rsidP="00EA4DD7">
            <w:pPr>
              <w:jc w:val="center"/>
              <w:rPr>
                <w:rFonts w:eastAsia="Times New Roman"/>
                <w:sz w:val="16"/>
                <w:szCs w:val="16"/>
              </w:rPr>
            </w:pPr>
            <w:r w:rsidRPr="00EA4DD7">
              <w:rPr>
                <w:rFonts w:eastAsia="Times New Roman"/>
                <w:sz w:val="16"/>
                <w:szCs w:val="16"/>
              </w:rPr>
              <w:t>Routine</w:t>
            </w:r>
          </w:p>
        </w:tc>
        <w:tc>
          <w:tcPr>
            <w:tcW w:w="1224" w:type="dxa"/>
          </w:tcPr>
          <w:p w14:paraId="6DB69695" w14:textId="77777777" w:rsidR="00EA4DD7" w:rsidRPr="00EA4DD7" w:rsidRDefault="00EA4DD7" w:rsidP="00EA4DD7">
            <w:pPr>
              <w:rPr>
                <w:rFonts w:eastAsia="Times New Roman"/>
                <w:sz w:val="16"/>
                <w:szCs w:val="16"/>
              </w:rPr>
            </w:pPr>
          </w:p>
          <w:p w14:paraId="10BBD4E2" w14:textId="77777777" w:rsidR="00EA4DD7" w:rsidRPr="00EA4DD7" w:rsidRDefault="00EA4DD7" w:rsidP="00EA4DD7">
            <w:pPr>
              <w:jc w:val="center"/>
              <w:rPr>
                <w:rFonts w:eastAsia="Times New Roman"/>
                <w:sz w:val="16"/>
                <w:szCs w:val="16"/>
              </w:rPr>
            </w:pPr>
            <w:r w:rsidRPr="00EA4DD7">
              <w:rPr>
                <w:rFonts w:eastAsia="Times New Roman"/>
                <w:sz w:val="16"/>
                <w:szCs w:val="16"/>
              </w:rPr>
              <w:t>Day-to-day</w:t>
            </w:r>
          </w:p>
        </w:tc>
        <w:tc>
          <w:tcPr>
            <w:tcW w:w="1154" w:type="dxa"/>
          </w:tcPr>
          <w:p w14:paraId="10E2943B" w14:textId="77777777" w:rsidR="00EA4DD7" w:rsidRPr="00EA4DD7" w:rsidRDefault="00EA4DD7" w:rsidP="00EA4DD7">
            <w:pPr>
              <w:jc w:val="center"/>
              <w:rPr>
                <w:rFonts w:eastAsia="Times New Roman"/>
                <w:sz w:val="16"/>
                <w:szCs w:val="16"/>
              </w:rPr>
            </w:pPr>
          </w:p>
          <w:p w14:paraId="5F5D62C4" w14:textId="77777777" w:rsidR="00EA4DD7" w:rsidRPr="00EA4DD7" w:rsidRDefault="00EA4DD7" w:rsidP="00EA4DD7">
            <w:pPr>
              <w:jc w:val="center"/>
              <w:rPr>
                <w:rFonts w:eastAsia="Times New Roman"/>
                <w:sz w:val="16"/>
                <w:szCs w:val="16"/>
              </w:rPr>
            </w:pPr>
            <w:r w:rsidRPr="00EA4DD7">
              <w:rPr>
                <w:rFonts w:eastAsia="Times New Roman"/>
                <w:sz w:val="16"/>
                <w:szCs w:val="16"/>
              </w:rPr>
              <w:t>None/Minor</w:t>
            </w:r>
          </w:p>
        </w:tc>
      </w:tr>
      <w:tr w:rsidR="00EA4DD7" w:rsidRPr="00EA4DD7" w14:paraId="52DE5327" w14:textId="77777777" w:rsidTr="00EA4DD7">
        <w:trPr>
          <w:jc w:val="center"/>
        </w:trPr>
        <w:tc>
          <w:tcPr>
            <w:tcW w:w="1505" w:type="dxa"/>
          </w:tcPr>
          <w:p w14:paraId="2D1423D8" w14:textId="77777777" w:rsidR="00EA4DD7" w:rsidRPr="00EA4DD7" w:rsidRDefault="00EA4DD7" w:rsidP="00EA4DD7">
            <w:pPr>
              <w:jc w:val="center"/>
              <w:rPr>
                <w:rFonts w:eastAsia="Times New Roman"/>
                <w:b/>
                <w:sz w:val="16"/>
                <w:szCs w:val="16"/>
              </w:rPr>
            </w:pPr>
          </w:p>
          <w:p w14:paraId="78AFD3E2" w14:textId="77777777" w:rsidR="00EA4DD7" w:rsidRPr="00EA4DD7" w:rsidRDefault="00EA4DD7" w:rsidP="00EA4DD7">
            <w:pPr>
              <w:jc w:val="center"/>
              <w:rPr>
                <w:rFonts w:eastAsia="Times New Roman"/>
                <w:b/>
                <w:sz w:val="16"/>
                <w:szCs w:val="16"/>
              </w:rPr>
            </w:pPr>
            <w:r w:rsidRPr="00EA4DD7">
              <w:rPr>
                <w:rFonts w:eastAsia="Times New Roman"/>
                <w:b/>
                <w:sz w:val="16"/>
                <w:szCs w:val="16"/>
              </w:rPr>
              <w:t>MARINE</w:t>
            </w:r>
          </w:p>
          <w:p w14:paraId="0C606AB5" w14:textId="77777777" w:rsidR="00EA4DD7" w:rsidRPr="00EA4DD7" w:rsidRDefault="00EA4DD7" w:rsidP="00EA4DD7">
            <w:pPr>
              <w:jc w:val="center"/>
              <w:rPr>
                <w:rFonts w:eastAsia="Times New Roman"/>
                <w:b/>
                <w:sz w:val="16"/>
                <w:szCs w:val="16"/>
              </w:rPr>
            </w:pPr>
            <w:r w:rsidRPr="00EA4DD7">
              <w:rPr>
                <w:rFonts w:eastAsia="Times New Roman"/>
                <w:b/>
                <w:sz w:val="16"/>
                <w:szCs w:val="16"/>
              </w:rPr>
              <w:t>EMERGENCY</w:t>
            </w:r>
          </w:p>
          <w:p w14:paraId="69EA60EB" w14:textId="77777777" w:rsidR="00EA4DD7" w:rsidRPr="00EA4DD7" w:rsidRDefault="00EA4DD7" w:rsidP="00EA4DD7">
            <w:pPr>
              <w:jc w:val="center"/>
              <w:rPr>
                <w:rFonts w:eastAsia="Times New Roman"/>
                <w:b/>
                <w:sz w:val="16"/>
                <w:szCs w:val="16"/>
              </w:rPr>
            </w:pPr>
          </w:p>
        </w:tc>
        <w:tc>
          <w:tcPr>
            <w:tcW w:w="1045" w:type="dxa"/>
          </w:tcPr>
          <w:p w14:paraId="5F94F5EE" w14:textId="77777777" w:rsidR="00EA4DD7" w:rsidRPr="00EA4DD7" w:rsidRDefault="00EA4DD7" w:rsidP="00EA4DD7">
            <w:pPr>
              <w:rPr>
                <w:rFonts w:eastAsia="Times New Roman"/>
                <w:sz w:val="16"/>
                <w:szCs w:val="16"/>
              </w:rPr>
            </w:pPr>
          </w:p>
          <w:p w14:paraId="70AB8E24" w14:textId="77777777" w:rsidR="00EA4DD7" w:rsidRPr="00EA4DD7" w:rsidRDefault="00EA4DD7" w:rsidP="00EA4DD7">
            <w:pPr>
              <w:jc w:val="center"/>
              <w:rPr>
                <w:rFonts w:eastAsia="Times New Roman"/>
                <w:sz w:val="16"/>
                <w:szCs w:val="16"/>
              </w:rPr>
            </w:pPr>
            <w:r w:rsidRPr="00EA4DD7">
              <w:rPr>
                <w:rFonts w:eastAsia="Times New Roman"/>
                <w:sz w:val="16"/>
                <w:szCs w:val="16"/>
              </w:rPr>
              <w:t>Some</w:t>
            </w:r>
          </w:p>
        </w:tc>
        <w:tc>
          <w:tcPr>
            <w:tcW w:w="1193" w:type="dxa"/>
          </w:tcPr>
          <w:p w14:paraId="0078DD63" w14:textId="77777777" w:rsidR="00EA4DD7" w:rsidRPr="00EA4DD7" w:rsidRDefault="00EA4DD7" w:rsidP="00EA4DD7">
            <w:pPr>
              <w:rPr>
                <w:rFonts w:eastAsia="Times New Roman"/>
                <w:sz w:val="16"/>
                <w:szCs w:val="16"/>
              </w:rPr>
            </w:pPr>
          </w:p>
          <w:p w14:paraId="37D1DE6E" w14:textId="77777777" w:rsidR="00EA4DD7" w:rsidRPr="00EA4DD7" w:rsidRDefault="00EA4DD7" w:rsidP="00EA4DD7">
            <w:pPr>
              <w:jc w:val="center"/>
              <w:rPr>
                <w:rFonts w:eastAsia="Times New Roman"/>
                <w:sz w:val="16"/>
                <w:szCs w:val="16"/>
              </w:rPr>
            </w:pPr>
            <w:r w:rsidRPr="00EA4DD7">
              <w:rPr>
                <w:rFonts w:eastAsia="Times New Roman"/>
                <w:sz w:val="16"/>
                <w:szCs w:val="16"/>
              </w:rPr>
              <w:t>Intermediate</w:t>
            </w:r>
          </w:p>
        </w:tc>
        <w:tc>
          <w:tcPr>
            <w:tcW w:w="1274" w:type="dxa"/>
          </w:tcPr>
          <w:p w14:paraId="094EF609" w14:textId="77777777" w:rsidR="00EA4DD7" w:rsidRPr="00EA4DD7" w:rsidRDefault="00EA4DD7" w:rsidP="00EA4DD7">
            <w:pPr>
              <w:rPr>
                <w:rFonts w:eastAsia="Times New Roman"/>
                <w:sz w:val="16"/>
                <w:szCs w:val="16"/>
              </w:rPr>
            </w:pPr>
          </w:p>
          <w:p w14:paraId="35416E91" w14:textId="77777777" w:rsidR="00EA4DD7" w:rsidRPr="00EA4DD7" w:rsidRDefault="00EA4DD7" w:rsidP="00EA4DD7">
            <w:pPr>
              <w:jc w:val="center"/>
              <w:rPr>
                <w:rFonts w:eastAsia="Times New Roman"/>
                <w:sz w:val="16"/>
                <w:szCs w:val="16"/>
              </w:rPr>
            </w:pPr>
            <w:r w:rsidRPr="00EA4DD7">
              <w:rPr>
                <w:rFonts w:eastAsia="Times New Roman"/>
                <w:sz w:val="16"/>
                <w:szCs w:val="16"/>
              </w:rPr>
              <w:t>Tier 2</w:t>
            </w:r>
          </w:p>
        </w:tc>
        <w:tc>
          <w:tcPr>
            <w:tcW w:w="1127" w:type="dxa"/>
          </w:tcPr>
          <w:p w14:paraId="2A3B8C77" w14:textId="77777777" w:rsidR="00EA4DD7" w:rsidRPr="00EA4DD7" w:rsidRDefault="00EA4DD7" w:rsidP="00EA4DD7">
            <w:pPr>
              <w:rPr>
                <w:rFonts w:eastAsia="Times New Roman"/>
                <w:sz w:val="16"/>
                <w:szCs w:val="16"/>
              </w:rPr>
            </w:pPr>
          </w:p>
          <w:p w14:paraId="49887843" w14:textId="77777777" w:rsidR="00EA4DD7" w:rsidRPr="00EA4DD7" w:rsidRDefault="00EA4DD7" w:rsidP="00EA4DD7">
            <w:pPr>
              <w:jc w:val="center"/>
              <w:rPr>
                <w:rFonts w:eastAsia="Times New Roman"/>
                <w:sz w:val="16"/>
                <w:szCs w:val="16"/>
              </w:rPr>
            </w:pPr>
            <w:r w:rsidRPr="00EA4DD7">
              <w:rPr>
                <w:rFonts w:eastAsia="Times New Roman"/>
                <w:sz w:val="16"/>
                <w:szCs w:val="16"/>
              </w:rPr>
              <w:t>“Call-in”</w:t>
            </w:r>
          </w:p>
        </w:tc>
        <w:tc>
          <w:tcPr>
            <w:tcW w:w="1224" w:type="dxa"/>
          </w:tcPr>
          <w:p w14:paraId="137A83AD" w14:textId="77777777" w:rsidR="00EA4DD7" w:rsidRPr="00EA4DD7" w:rsidRDefault="00EA4DD7" w:rsidP="00EA4DD7">
            <w:pPr>
              <w:rPr>
                <w:rFonts w:eastAsia="Times New Roman"/>
                <w:sz w:val="16"/>
                <w:szCs w:val="16"/>
              </w:rPr>
            </w:pPr>
          </w:p>
          <w:p w14:paraId="5E1A3573" w14:textId="77777777" w:rsidR="00EA4DD7" w:rsidRPr="00EA4DD7" w:rsidRDefault="00EA4DD7" w:rsidP="00EA4DD7">
            <w:pPr>
              <w:jc w:val="center"/>
              <w:rPr>
                <w:rFonts w:eastAsia="Times New Roman"/>
                <w:sz w:val="16"/>
                <w:szCs w:val="16"/>
              </w:rPr>
            </w:pPr>
            <w:r w:rsidRPr="00EA4DD7">
              <w:rPr>
                <w:rFonts w:eastAsia="Times New Roman"/>
                <w:sz w:val="16"/>
                <w:szCs w:val="16"/>
              </w:rPr>
              <w:t>Enhanced</w:t>
            </w:r>
          </w:p>
        </w:tc>
        <w:tc>
          <w:tcPr>
            <w:tcW w:w="1154" w:type="dxa"/>
          </w:tcPr>
          <w:p w14:paraId="2E81600F" w14:textId="77777777" w:rsidR="00EA4DD7" w:rsidRPr="00EA4DD7" w:rsidRDefault="00EA4DD7" w:rsidP="00EA4DD7">
            <w:pPr>
              <w:rPr>
                <w:rFonts w:eastAsia="Times New Roman"/>
                <w:sz w:val="16"/>
                <w:szCs w:val="16"/>
              </w:rPr>
            </w:pPr>
          </w:p>
          <w:p w14:paraId="344EECC7" w14:textId="77777777" w:rsidR="00EA4DD7" w:rsidRPr="00EA4DD7" w:rsidRDefault="00EA4DD7" w:rsidP="00EA4DD7">
            <w:pPr>
              <w:jc w:val="center"/>
              <w:rPr>
                <w:rFonts w:eastAsia="Times New Roman"/>
                <w:sz w:val="16"/>
                <w:szCs w:val="16"/>
              </w:rPr>
            </w:pPr>
            <w:r w:rsidRPr="00EA4DD7">
              <w:rPr>
                <w:rFonts w:eastAsia="Times New Roman"/>
                <w:sz w:val="16"/>
                <w:szCs w:val="16"/>
              </w:rPr>
              <w:t>Significant</w:t>
            </w:r>
          </w:p>
        </w:tc>
      </w:tr>
      <w:tr w:rsidR="00EA4DD7" w:rsidRPr="00EA4DD7" w14:paraId="2DAABED6" w14:textId="77777777" w:rsidTr="00EA4DD7">
        <w:trPr>
          <w:jc w:val="center"/>
        </w:trPr>
        <w:tc>
          <w:tcPr>
            <w:tcW w:w="1505" w:type="dxa"/>
          </w:tcPr>
          <w:p w14:paraId="3628D63C" w14:textId="77777777" w:rsidR="00EA4DD7" w:rsidRPr="00EA4DD7" w:rsidRDefault="00EA4DD7" w:rsidP="00EA4DD7">
            <w:pPr>
              <w:jc w:val="center"/>
              <w:rPr>
                <w:rFonts w:eastAsia="Times New Roman"/>
                <w:b/>
                <w:sz w:val="16"/>
                <w:szCs w:val="16"/>
              </w:rPr>
            </w:pPr>
          </w:p>
          <w:p w14:paraId="57AF982F" w14:textId="77777777" w:rsidR="00EA4DD7" w:rsidRPr="00EA4DD7" w:rsidRDefault="00EA4DD7" w:rsidP="00EA4DD7">
            <w:pPr>
              <w:jc w:val="center"/>
              <w:rPr>
                <w:rFonts w:eastAsia="Times New Roman"/>
                <w:b/>
                <w:sz w:val="16"/>
                <w:szCs w:val="16"/>
              </w:rPr>
            </w:pPr>
            <w:r w:rsidRPr="00EA4DD7">
              <w:rPr>
                <w:rFonts w:eastAsia="Times New Roman"/>
                <w:b/>
                <w:sz w:val="16"/>
                <w:szCs w:val="16"/>
              </w:rPr>
              <w:t>MAJOR INCIDENT</w:t>
            </w:r>
          </w:p>
          <w:p w14:paraId="066E1B7E" w14:textId="77777777" w:rsidR="00EA4DD7" w:rsidRPr="00EA4DD7" w:rsidRDefault="00EA4DD7" w:rsidP="00EA4DD7">
            <w:pPr>
              <w:jc w:val="center"/>
              <w:rPr>
                <w:rFonts w:eastAsia="Times New Roman"/>
                <w:b/>
                <w:sz w:val="16"/>
                <w:szCs w:val="16"/>
              </w:rPr>
            </w:pPr>
          </w:p>
        </w:tc>
        <w:tc>
          <w:tcPr>
            <w:tcW w:w="1045" w:type="dxa"/>
          </w:tcPr>
          <w:p w14:paraId="49217123" w14:textId="77777777" w:rsidR="00EA4DD7" w:rsidRPr="00EA4DD7" w:rsidRDefault="00EA4DD7" w:rsidP="00EA4DD7">
            <w:pPr>
              <w:rPr>
                <w:rFonts w:eastAsia="Times New Roman"/>
                <w:sz w:val="16"/>
                <w:szCs w:val="16"/>
              </w:rPr>
            </w:pPr>
          </w:p>
          <w:p w14:paraId="22FE26AE" w14:textId="77777777" w:rsidR="00EA4DD7" w:rsidRPr="00EA4DD7" w:rsidRDefault="00EA4DD7" w:rsidP="00EA4DD7">
            <w:pPr>
              <w:jc w:val="center"/>
              <w:rPr>
                <w:rFonts w:eastAsia="Times New Roman"/>
                <w:sz w:val="16"/>
                <w:szCs w:val="16"/>
              </w:rPr>
            </w:pPr>
            <w:r w:rsidRPr="00EA4DD7">
              <w:rPr>
                <w:rFonts w:eastAsia="Times New Roman"/>
                <w:sz w:val="16"/>
                <w:szCs w:val="16"/>
              </w:rPr>
              <w:t>Extensive</w:t>
            </w:r>
          </w:p>
        </w:tc>
        <w:tc>
          <w:tcPr>
            <w:tcW w:w="1193" w:type="dxa"/>
          </w:tcPr>
          <w:p w14:paraId="0B1EA852" w14:textId="77777777" w:rsidR="00EA4DD7" w:rsidRPr="00EA4DD7" w:rsidRDefault="00EA4DD7" w:rsidP="00EA4DD7">
            <w:pPr>
              <w:rPr>
                <w:rFonts w:eastAsia="Times New Roman"/>
                <w:sz w:val="16"/>
                <w:szCs w:val="16"/>
              </w:rPr>
            </w:pPr>
          </w:p>
          <w:p w14:paraId="322C13BA" w14:textId="77777777" w:rsidR="00EA4DD7" w:rsidRPr="00EA4DD7" w:rsidRDefault="00EA4DD7" w:rsidP="00EA4DD7">
            <w:pPr>
              <w:jc w:val="center"/>
              <w:rPr>
                <w:rFonts w:eastAsia="Times New Roman"/>
                <w:sz w:val="16"/>
                <w:szCs w:val="16"/>
              </w:rPr>
            </w:pPr>
            <w:r w:rsidRPr="00EA4DD7">
              <w:rPr>
                <w:rFonts w:eastAsia="Times New Roman"/>
                <w:sz w:val="16"/>
                <w:szCs w:val="16"/>
              </w:rPr>
              <w:t>Major</w:t>
            </w:r>
          </w:p>
        </w:tc>
        <w:tc>
          <w:tcPr>
            <w:tcW w:w="1274" w:type="dxa"/>
          </w:tcPr>
          <w:p w14:paraId="5FFD9A6A" w14:textId="77777777" w:rsidR="00EA4DD7" w:rsidRPr="00EA4DD7" w:rsidRDefault="00EA4DD7" w:rsidP="00EA4DD7">
            <w:pPr>
              <w:rPr>
                <w:rFonts w:eastAsia="Times New Roman"/>
                <w:sz w:val="16"/>
                <w:szCs w:val="16"/>
              </w:rPr>
            </w:pPr>
          </w:p>
          <w:p w14:paraId="1F19B82A" w14:textId="77777777" w:rsidR="00EA4DD7" w:rsidRPr="00EA4DD7" w:rsidRDefault="00EA4DD7" w:rsidP="00EA4DD7">
            <w:pPr>
              <w:jc w:val="center"/>
              <w:rPr>
                <w:rFonts w:eastAsia="Times New Roman"/>
                <w:sz w:val="16"/>
                <w:szCs w:val="16"/>
              </w:rPr>
            </w:pPr>
            <w:r w:rsidRPr="00EA4DD7">
              <w:rPr>
                <w:rFonts w:eastAsia="Times New Roman"/>
                <w:sz w:val="16"/>
                <w:szCs w:val="16"/>
              </w:rPr>
              <w:t>Tier 3</w:t>
            </w:r>
          </w:p>
        </w:tc>
        <w:tc>
          <w:tcPr>
            <w:tcW w:w="1127" w:type="dxa"/>
          </w:tcPr>
          <w:p w14:paraId="38BAED10" w14:textId="77777777" w:rsidR="00EA4DD7" w:rsidRPr="00EA4DD7" w:rsidRDefault="00EA4DD7" w:rsidP="00EA4DD7">
            <w:pPr>
              <w:jc w:val="center"/>
              <w:rPr>
                <w:rFonts w:eastAsia="Times New Roman"/>
                <w:sz w:val="16"/>
                <w:szCs w:val="16"/>
              </w:rPr>
            </w:pPr>
          </w:p>
          <w:p w14:paraId="7625556D" w14:textId="77777777" w:rsidR="00EA4DD7" w:rsidRPr="00EA4DD7" w:rsidRDefault="00EA4DD7" w:rsidP="00EA4DD7">
            <w:pPr>
              <w:jc w:val="center"/>
              <w:rPr>
                <w:rFonts w:eastAsia="Times New Roman"/>
                <w:sz w:val="16"/>
                <w:szCs w:val="16"/>
              </w:rPr>
            </w:pPr>
            <w:r w:rsidRPr="00EA4DD7">
              <w:rPr>
                <w:rFonts w:eastAsia="Times New Roman"/>
                <w:sz w:val="16"/>
                <w:szCs w:val="16"/>
              </w:rPr>
              <w:t>External</w:t>
            </w:r>
          </w:p>
        </w:tc>
        <w:tc>
          <w:tcPr>
            <w:tcW w:w="1224" w:type="dxa"/>
          </w:tcPr>
          <w:p w14:paraId="114B35E7" w14:textId="77777777" w:rsidR="00EA4DD7" w:rsidRPr="00EA4DD7" w:rsidRDefault="00EA4DD7" w:rsidP="00EA4DD7">
            <w:pPr>
              <w:rPr>
                <w:rFonts w:eastAsia="Times New Roman"/>
                <w:sz w:val="16"/>
                <w:szCs w:val="16"/>
              </w:rPr>
            </w:pPr>
          </w:p>
          <w:p w14:paraId="0D5FA9C6" w14:textId="77777777" w:rsidR="00EA4DD7" w:rsidRPr="00EA4DD7" w:rsidRDefault="00EA4DD7" w:rsidP="00EA4DD7">
            <w:pPr>
              <w:jc w:val="center"/>
              <w:rPr>
                <w:rFonts w:eastAsia="Times New Roman"/>
                <w:sz w:val="16"/>
                <w:szCs w:val="16"/>
              </w:rPr>
            </w:pPr>
            <w:r w:rsidRPr="00EA4DD7">
              <w:rPr>
                <w:rFonts w:eastAsia="Times New Roman"/>
                <w:sz w:val="16"/>
                <w:szCs w:val="16"/>
              </w:rPr>
              <w:t>“Special Measures”</w:t>
            </w:r>
          </w:p>
        </w:tc>
        <w:tc>
          <w:tcPr>
            <w:tcW w:w="1154" w:type="dxa"/>
          </w:tcPr>
          <w:p w14:paraId="2A00D604" w14:textId="77777777" w:rsidR="00EA4DD7" w:rsidRPr="00EA4DD7" w:rsidRDefault="00EA4DD7" w:rsidP="00EA4DD7">
            <w:pPr>
              <w:rPr>
                <w:rFonts w:eastAsia="Times New Roman"/>
                <w:sz w:val="16"/>
                <w:szCs w:val="16"/>
              </w:rPr>
            </w:pPr>
          </w:p>
          <w:p w14:paraId="7D1F1D0F" w14:textId="77777777" w:rsidR="00EA4DD7" w:rsidRPr="00EA4DD7" w:rsidRDefault="00EA4DD7" w:rsidP="00EA4DD7">
            <w:pPr>
              <w:jc w:val="center"/>
              <w:rPr>
                <w:rFonts w:eastAsia="Times New Roman"/>
                <w:sz w:val="16"/>
                <w:szCs w:val="16"/>
              </w:rPr>
            </w:pPr>
            <w:r w:rsidRPr="00EA4DD7">
              <w:rPr>
                <w:rFonts w:eastAsia="Times New Roman"/>
                <w:sz w:val="16"/>
                <w:szCs w:val="16"/>
              </w:rPr>
              <w:t>Intensive</w:t>
            </w:r>
          </w:p>
        </w:tc>
      </w:tr>
    </w:tbl>
    <w:p w14:paraId="0A67F149" w14:textId="77777777" w:rsidR="00EA4DD7" w:rsidRPr="00EA4DD7" w:rsidRDefault="00EA4DD7" w:rsidP="00EA4DD7">
      <w:pPr>
        <w:rPr>
          <w:rFonts w:eastAsia="Times New Roman" w:cs="Times New Roman"/>
          <w:szCs w:val="24"/>
          <w:lang w:eastAsia="de-DE"/>
        </w:rPr>
      </w:pPr>
    </w:p>
    <w:p w14:paraId="2B13EE86" w14:textId="77777777" w:rsidR="00B12E32" w:rsidRDefault="00EA4DD7" w:rsidP="00AE42AF">
      <w:pPr>
        <w:rPr>
          <w:rFonts w:eastAsia="Times New Roman" w:cs="Times New Roman"/>
          <w:szCs w:val="24"/>
          <w:lang w:eastAsia="de-DE"/>
        </w:rPr>
      </w:pPr>
      <w:r w:rsidRPr="00EA4DD7">
        <w:rPr>
          <w:rFonts w:eastAsia="Times New Roman" w:cs="Times New Roman"/>
          <w:szCs w:val="24"/>
          <w:lang w:eastAsia="de-DE"/>
        </w:rPr>
        <w:t>As a general principle, if in doubt, it is better to classify an incident to the next highest level the adverse consequences of having to “stand-down” resources are far less than not having resources available be</w:t>
      </w:r>
      <w:r w:rsidR="00B12E32">
        <w:rPr>
          <w:rFonts w:eastAsia="Times New Roman" w:cs="Times New Roman"/>
          <w:szCs w:val="24"/>
          <w:lang w:eastAsia="de-DE"/>
        </w:rPr>
        <w:t>cause of delays and indecision.</w:t>
      </w:r>
    </w:p>
    <w:p w14:paraId="4B8F1AB3" w14:textId="277B06B1" w:rsidR="00EA4DD7" w:rsidRPr="00EA4DD7" w:rsidRDefault="00EA4DD7" w:rsidP="00AE42AF">
      <w:pPr>
        <w:rPr>
          <w:rFonts w:eastAsia="Times New Roman" w:cs="Times New Roman"/>
          <w:szCs w:val="24"/>
          <w:lang w:eastAsia="de-DE"/>
        </w:rPr>
      </w:pPr>
      <w:r w:rsidRPr="00EA4DD7">
        <w:rPr>
          <w:rFonts w:eastAsia="Times New Roman" w:cs="Times New Roman"/>
          <w:szCs w:val="24"/>
          <w:lang w:eastAsia="de-DE"/>
        </w:rPr>
        <w:t xml:space="preserve">As result of classification made a </w:t>
      </w:r>
      <w:proofErr w:type="gramStart"/>
      <w:r w:rsidRPr="00EA4DD7">
        <w:rPr>
          <w:rFonts w:eastAsia="Times New Roman" w:cs="Times New Roman"/>
          <w:szCs w:val="24"/>
          <w:lang w:eastAsia="de-DE"/>
        </w:rPr>
        <w:t xml:space="preserve">VTS </w:t>
      </w:r>
      <w:r w:rsidRPr="00EA4DD7">
        <w:rPr>
          <w:rFonts w:eastAsia="Times New Roman" w:cs="Times New Roman"/>
          <w:szCs w:val="24"/>
          <w:lang w:val="bg-BG" w:eastAsia="de-DE"/>
        </w:rPr>
        <w:t xml:space="preserve"> </w:t>
      </w:r>
      <w:r w:rsidRPr="00EA4DD7">
        <w:rPr>
          <w:rFonts w:eastAsia="Times New Roman" w:cs="Times New Roman"/>
          <w:szCs w:val="24"/>
          <w:lang w:eastAsia="de-DE"/>
        </w:rPr>
        <w:t>Emergencies</w:t>
      </w:r>
      <w:proofErr w:type="gramEnd"/>
      <w:r w:rsidRPr="00EA4DD7">
        <w:rPr>
          <w:rFonts w:eastAsia="Times New Roman" w:cs="Times New Roman"/>
          <w:szCs w:val="24"/>
          <w:lang w:eastAsia="de-DE"/>
        </w:rPr>
        <w:t xml:space="preserve"> Procedures are to be issued. </w:t>
      </w:r>
    </w:p>
    <w:p w14:paraId="4C001EDE" w14:textId="77777777" w:rsidR="00EA4DD7" w:rsidRPr="00EA4DD7" w:rsidRDefault="00EA4DD7" w:rsidP="00EA4DD7">
      <w:pPr>
        <w:ind w:left="851"/>
        <w:rPr>
          <w:rFonts w:eastAsia="Times New Roman" w:cs="Times New Roman"/>
          <w:szCs w:val="24"/>
          <w:lang w:eastAsia="de-DE"/>
        </w:rPr>
      </w:pPr>
    </w:p>
    <w:p w14:paraId="3BACFC52" w14:textId="77777777" w:rsidR="00EA4DD7" w:rsidRPr="00EA4DD7" w:rsidRDefault="00EA4DD7" w:rsidP="00EA4DD7">
      <w:pPr>
        <w:ind w:left="567"/>
        <w:rPr>
          <w:rFonts w:eastAsia="Times New Roman" w:cs="Times New Roman"/>
          <w:szCs w:val="24"/>
          <w:lang w:eastAsia="de-DE"/>
        </w:rPr>
      </w:pPr>
    </w:p>
    <w:p w14:paraId="7658AF2D" w14:textId="77777777" w:rsidR="00EA4DD7" w:rsidRPr="0069714C" w:rsidRDefault="00EA4DD7" w:rsidP="0069714C">
      <w:pPr>
        <w:pStyle w:val="BodyText"/>
        <w:rPr>
          <w:b/>
        </w:rPr>
      </w:pPr>
      <w:r w:rsidRPr="0069714C">
        <w:rPr>
          <w:b/>
        </w:rPr>
        <w:t>Incident scenarios</w:t>
      </w:r>
    </w:p>
    <w:p w14:paraId="2C43CA88" w14:textId="1B774C5C" w:rsidR="0069714C" w:rsidRDefault="00EA4DD7" w:rsidP="00EA4DD7">
      <w:pPr>
        <w:rPr>
          <w:rFonts w:eastAsia="Times New Roman" w:cs="Times New Roman"/>
          <w:szCs w:val="24"/>
          <w:lang w:eastAsia="de-DE"/>
        </w:rPr>
      </w:pPr>
      <w:r w:rsidRPr="00EA4DD7">
        <w:rPr>
          <w:rFonts w:eastAsia="Times New Roman" w:cs="Times New Roman"/>
          <w:szCs w:val="24"/>
          <w:lang w:eastAsia="de-DE"/>
        </w:rPr>
        <w:t xml:space="preserve">A variety of </w:t>
      </w:r>
      <w:proofErr w:type="gramStart"/>
      <w:r w:rsidRPr="00EA4DD7">
        <w:rPr>
          <w:rFonts w:eastAsia="Times New Roman" w:cs="Times New Roman"/>
          <w:szCs w:val="24"/>
          <w:lang w:eastAsia="de-DE"/>
        </w:rPr>
        <w:t>scenarios which may warrant a marine emergency response</w:t>
      </w:r>
      <w:proofErr w:type="gramEnd"/>
      <w:r w:rsidRPr="00EA4DD7">
        <w:rPr>
          <w:rFonts w:eastAsia="Times New Roman" w:cs="Times New Roman"/>
          <w:szCs w:val="24"/>
          <w:lang w:eastAsia="de-DE"/>
        </w:rPr>
        <w:t xml:space="preserve"> have been identified.  The general and individual characteristics of the necessary response to such scenarios </w:t>
      </w:r>
      <w:proofErr w:type="gramStart"/>
      <w:r w:rsidR="0069714C">
        <w:rPr>
          <w:rFonts w:eastAsia="Times New Roman" w:cs="Times New Roman"/>
          <w:szCs w:val="24"/>
          <w:lang w:eastAsia="de-DE"/>
        </w:rPr>
        <w:t xml:space="preserve">can </w:t>
      </w:r>
      <w:r w:rsidRPr="00EA4DD7">
        <w:rPr>
          <w:rFonts w:eastAsia="Times New Roman" w:cs="Times New Roman"/>
          <w:szCs w:val="24"/>
          <w:lang w:eastAsia="de-DE"/>
        </w:rPr>
        <w:t xml:space="preserve"> been</w:t>
      </w:r>
      <w:proofErr w:type="gramEnd"/>
      <w:r w:rsidRPr="00EA4DD7">
        <w:rPr>
          <w:rFonts w:eastAsia="Times New Roman" w:cs="Times New Roman"/>
          <w:szCs w:val="24"/>
          <w:lang w:eastAsia="de-DE"/>
        </w:rPr>
        <w:t xml:space="preserve"> detailed in each </w:t>
      </w:r>
      <w:r w:rsidR="003D1F16">
        <w:rPr>
          <w:rFonts w:eastAsia="Times New Roman" w:cs="Times New Roman"/>
          <w:szCs w:val="24"/>
          <w:lang w:eastAsia="de-DE"/>
        </w:rPr>
        <w:t>incident action sheets</w:t>
      </w:r>
      <w:r w:rsidRPr="00EA4DD7">
        <w:rPr>
          <w:rFonts w:eastAsia="Times New Roman" w:cs="Times New Roman"/>
          <w:szCs w:val="24"/>
          <w:lang w:eastAsia="de-DE"/>
        </w:rPr>
        <w:t>.</w:t>
      </w:r>
    </w:p>
    <w:p w14:paraId="434545F0" w14:textId="4AB92A95" w:rsidR="00EA4DD7" w:rsidRPr="00EA4DD7" w:rsidRDefault="00EA4DD7" w:rsidP="00EA4DD7">
      <w:pPr>
        <w:rPr>
          <w:rFonts w:eastAsia="Times New Roman" w:cs="Times New Roman"/>
          <w:szCs w:val="24"/>
          <w:lang w:eastAsia="de-DE"/>
        </w:rPr>
      </w:pPr>
      <w:r w:rsidRPr="00EA4DD7">
        <w:rPr>
          <w:rFonts w:eastAsia="Times New Roman" w:cs="Times New Roman"/>
          <w:szCs w:val="24"/>
          <w:lang w:eastAsia="de-DE"/>
        </w:rPr>
        <w:t xml:space="preserve">Such </w:t>
      </w:r>
      <w:r w:rsidR="003D1F16">
        <w:rPr>
          <w:rFonts w:eastAsia="Times New Roman" w:cs="Times New Roman"/>
          <w:szCs w:val="24"/>
          <w:lang w:eastAsia="de-DE"/>
        </w:rPr>
        <w:t>action sheets</w:t>
      </w:r>
      <w:r w:rsidRPr="00EA4DD7">
        <w:rPr>
          <w:rFonts w:eastAsia="Times New Roman" w:cs="Times New Roman"/>
          <w:szCs w:val="24"/>
          <w:lang w:eastAsia="de-DE"/>
        </w:rPr>
        <w:t xml:space="preserve"> are designed to guide and assist in the response to a specific incident, and act as a prompt/checklist for initial call-outs and notifications, and activation of resources. </w:t>
      </w:r>
      <w:r w:rsidR="003D1F16">
        <w:rPr>
          <w:rFonts w:eastAsia="Times New Roman" w:cs="Times New Roman"/>
          <w:szCs w:val="24"/>
          <w:lang w:eastAsia="de-DE"/>
        </w:rPr>
        <w:t xml:space="preserve">In addition, these action sheets may support training and education. In particular, these action sheets may be used for training exercise </w:t>
      </w:r>
      <w:r w:rsidRPr="00EA4DD7">
        <w:rPr>
          <w:rFonts w:eastAsia="Times New Roman" w:cs="Times New Roman"/>
          <w:szCs w:val="24"/>
          <w:lang w:eastAsia="de-DE"/>
        </w:rPr>
        <w:t xml:space="preserve">Completed Action Sheets should be collated by the appropriate </w:t>
      </w:r>
      <w:r w:rsidRPr="0069714C">
        <w:rPr>
          <w:rFonts w:eastAsia="Times New Roman" w:cs="Times New Roman"/>
          <w:szCs w:val="24"/>
          <w:lang w:eastAsia="de-DE"/>
        </w:rPr>
        <w:t>Competent Authority</w:t>
      </w:r>
      <w:r w:rsidRPr="00EA4DD7">
        <w:rPr>
          <w:rFonts w:eastAsia="Times New Roman" w:cs="Times New Roman"/>
          <w:szCs w:val="24"/>
          <w:lang w:eastAsia="de-DE"/>
        </w:rPr>
        <w:t xml:space="preserve"> at the end of the incident, along with other documentation generated during the response.</w:t>
      </w:r>
    </w:p>
    <w:p w14:paraId="704BECC6" w14:textId="77777777" w:rsidR="00DC30BB" w:rsidRDefault="00DC30BB" w:rsidP="00F84E3C">
      <w:pPr>
        <w:rPr>
          <w:lang w:eastAsia="de-DE"/>
        </w:rPr>
      </w:pPr>
    </w:p>
    <w:p w14:paraId="2BC75BFF" w14:textId="77777777" w:rsidR="00DC30BB" w:rsidRDefault="00DC30BB" w:rsidP="00F84E3C">
      <w:pPr>
        <w:rPr>
          <w:lang w:eastAsia="de-DE"/>
        </w:rPr>
      </w:pPr>
    </w:p>
    <w:p w14:paraId="1A21070D" w14:textId="77777777" w:rsidR="00DC30BB" w:rsidRDefault="00DC30BB" w:rsidP="00F84E3C">
      <w:pPr>
        <w:rPr>
          <w:lang w:eastAsia="de-DE"/>
        </w:rPr>
      </w:pPr>
    </w:p>
    <w:p w14:paraId="00184728" w14:textId="77777777" w:rsidR="00DC30BB" w:rsidRDefault="00DC30BB" w:rsidP="00F84E3C">
      <w:pPr>
        <w:rPr>
          <w:lang w:eastAsia="de-DE"/>
        </w:rPr>
      </w:pPr>
    </w:p>
    <w:p w14:paraId="3E6E7D4F" w14:textId="77777777" w:rsidR="00DC30BB" w:rsidRDefault="00DC30BB" w:rsidP="00F84E3C">
      <w:pPr>
        <w:rPr>
          <w:lang w:eastAsia="de-DE"/>
        </w:rPr>
      </w:pPr>
    </w:p>
    <w:p w14:paraId="2FCA06E2" w14:textId="77777777" w:rsidR="00DC30BB" w:rsidRDefault="00DC30BB" w:rsidP="00F84E3C">
      <w:pPr>
        <w:rPr>
          <w:lang w:eastAsia="de-DE"/>
        </w:rPr>
      </w:pPr>
    </w:p>
    <w:p w14:paraId="7476E2A4" w14:textId="77777777" w:rsidR="00DC30BB" w:rsidRDefault="00DC30BB" w:rsidP="00F84E3C">
      <w:pPr>
        <w:rPr>
          <w:lang w:eastAsia="de-DE"/>
        </w:rPr>
      </w:pPr>
    </w:p>
    <w:p w14:paraId="0FE1A5EB" w14:textId="77777777" w:rsidR="00DC30BB" w:rsidRDefault="00DC30BB" w:rsidP="00F84E3C">
      <w:pPr>
        <w:rPr>
          <w:lang w:eastAsia="de-DE"/>
        </w:rPr>
      </w:pPr>
    </w:p>
    <w:p w14:paraId="257F6818" w14:textId="77777777" w:rsidR="0069714C" w:rsidRDefault="0069714C">
      <w:pPr>
        <w:rPr>
          <w:rFonts w:eastAsia="Calibri" w:cs="Calibri"/>
          <w:b/>
          <w:caps/>
          <w:snapToGrid w:val="0"/>
          <w:kern w:val="28"/>
          <w:lang w:eastAsia="de-DE"/>
        </w:rPr>
      </w:pPr>
      <w:r>
        <w:br w:type="page"/>
      </w:r>
    </w:p>
    <w:p w14:paraId="1718FCF1" w14:textId="1981D970" w:rsidR="003443BF" w:rsidRDefault="00DC30BB" w:rsidP="00AE42AF">
      <w:pPr>
        <w:pStyle w:val="Annex"/>
      </w:pPr>
      <w:bookmarkStart w:id="14" w:name="_Toc350950209"/>
      <w:r>
        <w:lastRenderedPageBreak/>
        <w:t>Further legal and security considerations</w:t>
      </w:r>
      <w:bookmarkEnd w:id="14"/>
    </w:p>
    <w:p w14:paraId="5261A041" w14:textId="77777777" w:rsidR="00DC30BB" w:rsidRDefault="00DC30BB" w:rsidP="00B034A8">
      <w:pPr>
        <w:rPr>
          <w:lang w:eastAsia="de-DE"/>
        </w:rPr>
      </w:pPr>
    </w:p>
    <w:p w14:paraId="134A5DDE" w14:textId="77777777" w:rsidR="003443BF" w:rsidRDefault="003443BF" w:rsidP="003443BF">
      <w:pPr>
        <w:rPr>
          <w:lang w:eastAsia="de-DE"/>
        </w:rPr>
      </w:pPr>
      <w:r>
        <w:rPr>
          <w:lang w:eastAsia="de-DE"/>
        </w:rPr>
        <w:t>VTS authorities should also consider the purpose of any re-use of VTS information and how that influences the form and time in which information may be provided.  For example, information to alert or assist search and rescue operations would generally be required freely and urgently.  Other uses, such as compiling data on past shipping trends, could be provided at a later time, perhaps affording sufficient time for a formal written application.</w:t>
      </w:r>
    </w:p>
    <w:p w14:paraId="26FFD056" w14:textId="77777777" w:rsidR="003443BF" w:rsidRDefault="003443BF" w:rsidP="003443BF">
      <w:pPr>
        <w:rPr>
          <w:lang w:eastAsia="de-DE"/>
        </w:rPr>
      </w:pPr>
    </w:p>
    <w:p w14:paraId="3EE8400B" w14:textId="77777777" w:rsidR="003443BF" w:rsidRDefault="003443BF" w:rsidP="003443BF">
      <w:pPr>
        <w:rPr>
          <w:lang w:eastAsia="de-DE"/>
        </w:rPr>
      </w:pPr>
      <w:r>
        <w:rPr>
          <w:lang w:eastAsia="de-DE"/>
        </w:rPr>
        <w:t xml:space="preserve">In many cases, the objectives of the Act or </w:t>
      </w:r>
      <w:proofErr w:type="gramStart"/>
      <w:r>
        <w:rPr>
          <w:lang w:eastAsia="de-DE"/>
        </w:rPr>
        <w:t>high level</w:t>
      </w:r>
      <w:proofErr w:type="gramEnd"/>
      <w:r>
        <w:rPr>
          <w:lang w:eastAsia="de-DE"/>
        </w:rPr>
        <w:t xml:space="preserve"> legislation under which the VTS operates may determine how it may be re-used.  If a VTS authority is part of an agency whose objectives include safety at sea and protection of the marine environment, it may be easier to provide information to organisations undertaking similar or complementary work such as marine parks and fisheries management.  Another issue in some countries may be whether the eventual use of the transferred information is consistent with the purpose for which it was originally collected.  </w:t>
      </w:r>
      <w:proofErr w:type="gramStart"/>
      <w:r>
        <w:rPr>
          <w:lang w:eastAsia="de-DE"/>
        </w:rPr>
        <w:t>This issue may be solved by clearly describing and specifying the purpose for which the data is collected in the first place from the outset</w:t>
      </w:r>
      <w:proofErr w:type="gramEnd"/>
      <w:r>
        <w:rPr>
          <w:lang w:eastAsia="de-DE"/>
        </w:rPr>
        <w:t>.</w:t>
      </w:r>
    </w:p>
    <w:p w14:paraId="6EEDC6CD" w14:textId="77777777" w:rsidR="003443BF" w:rsidRDefault="003443BF" w:rsidP="003443BF">
      <w:pPr>
        <w:rPr>
          <w:lang w:eastAsia="de-DE"/>
        </w:rPr>
      </w:pPr>
    </w:p>
    <w:p w14:paraId="32F09A63" w14:textId="77777777" w:rsidR="003443BF" w:rsidRDefault="003443BF" w:rsidP="003443BF">
      <w:pPr>
        <w:rPr>
          <w:lang w:eastAsia="de-DE"/>
        </w:rPr>
      </w:pPr>
      <w:r>
        <w:rPr>
          <w:lang w:eastAsia="de-DE"/>
        </w:rPr>
        <w:t>Transfer and sharing of data &amp; information, particularly between government agencies, should be based upon an agreement, memorandum of understanding or similar instrument between the VTS authority and the organisation requiring the data.  It is also recommended that VTS authorities develop clear protocols and procedures so that data transfer is implemented and maintained consistently and correctly.</w:t>
      </w:r>
    </w:p>
    <w:p w14:paraId="535FA1CE" w14:textId="77777777" w:rsidR="003443BF" w:rsidRDefault="003443BF" w:rsidP="003443BF">
      <w:pPr>
        <w:rPr>
          <w:lang w:eastAsia="de-DE"/>
        </w:rPr>
      </w:pPr>
    </w:p>
    <w:p w14:paraId="16CF2D83" w14:textId="77777777" w:rsidR="003443BF" w:rsidRDefault="003443BF" w:rsidP="003443BF">
      <w:pPr>
        <w:rPr>
          <w:lang w:eastAsia="de-DE"/>
        </w:rPr>
      </w:pPr>
      <w:r>
        <w:rPr>
          <w:lang w:eastAsia="de-DE"/>
        </w:rPr>
        <w:t>The type and format of information supplied by the VTS authority may influence the extent of its distribution.  Aggregated information on shipping movement trends may be more readily and widely distributed than information that identifies individual vessels.</w:t>
      </w:r>
    </w:p>
    <w:p w14:paraId="2511AD9E" w14:textId="77777777" w:rsidR="003443BF" w:rsidRDefault="003443BF" w:rsidP="003443BF">
      <w:pPr>
        <w:rPr>
          <w:lang w:eastAsia="de-DE"/>
        </w:rPr>
      </w:pPr>
    </w:p>
    <w:p w14:paraId="323E54A0" w14:textId="77777777" w:rsidR="003443BF" w:rsidRDefault="003443BF" w:rsidP="003443BF">
      <w:pPr>
        <w:rPr>
          <w:lang w:eastAsia="de-DE"/>
        </w:rPr>
      </w:pPr>
      <w:r>
        <w:rPr>
          <w:lang w:eastAsia="de-DE"/>
        </w:rPr>
        <w:t>In many countries, specific legal instruments may override other general policies.  Examples of such instruments include search warrants and court orders.</w:t>
      </w:r>
    </w:p>
    <w:p w14:paraId="1C4149E1" w14:textId="77777777" w:rsidR="003443BF" w:rsidRDefault="003443BF" w:rsidP="003443BF">
      <w:pPr>
        <w:rPr>
          <w:lang w:eastAsia="de-DE"/>
        </w:rPr>
      </w:pPr>
    </w:p>
    <w:p w14:paraId="0FBC08B8" w14:textId="77777777" w:rsidR="003443BF" w:rsidRDefault="003443BF" w:rsidP="003443BF">
      <w:pPr>
        <w:rPr>
          <w:lang w:eastAsia="de-DE"/>
        </w:rPr>
      </w:pPr>
      <w:r>
        <w:rPr>
          <w:lang w:eastAsia="de-DE"/>
        </w:rPr>
        <w:t>Where VTS information may need to be used for evidence purposes, VTS authorities should consider data collection and storage protocols that will safeguard the information &amp; data’s security and handling continuity to protect the information &amp; data’s admissibility as evidence in court.</w:t>
      </w:r>
    </w:p>
    <w:p w14:paraId="3BA7355D" w14:textId="77777777" w:rsidR="003443BF" w:rsidRDefault="003443BF" w:rsidP="003443BF">
      <w:pPr>
        <w:rPr>
          <w:lang w:eastAsia="de-DE"/>
        </w:rPr>
      </w:pPr>
    </w:p>
    <w:p w14:paraId="18B7054F" w14:textId="77777777" w:rsidR="003443BF" w:rsidRDefault="003443BF" w:rsidP="003443BF">
      <w:pPr>
        <w:rPr>
          <w:lang w:eastAsia="de-DE"/>
        </w:rPr>
      </w:pPr>
      <w:r>
        <w:rPr>
          <w:lang w:eastAsia="de-DE"/>
        </w:rPr>
        <w:t>If more than one agency or country contributes to the collection of information supplied to a VTS authority, the question of data ownership and transfer policy may need to be jointly resolved.  All VTS authorities should also consider the issue of protocols for any subsequent transfer of information from the recipient organisation to third parties.</w:t>
      </w:r>
    </w:p>
    <w:p w14:paraId="34AC65CB" w14:textId="77777777" w:rsidR="003443BF" w:rsidRPr="00F84E3C" w:rsidRDefault="003443BF" w:rsidP="00B034A8">
      <w:pPr>
        <w:rPr>
          <w:lang w:eastAsia="de-DE"/>
        </w:rPr>
      </w:pPr>
    </w:p>
    <w:p w14:paraId="79F393B6" w14:textId="77777777" w:rsidR="00B12E32" w:rsidRDefault="00B12E32">
      <w:pPr>
        <w:rPr>
          <w:rFonts w:eastAsia="Calibri" w:cs="Calibri"/>
          <w:b/>
          <w:caps/>
          <w:kern w:val="28"/>
          <w:lang w:eastAsia="de-DE"/>
        </w:rPr>
      </w:pPr>
      <w:r>
        <w:br w:type="page"/>
      </w:r>
    </w:p>
    <w:p w14:paraId="5B0E180B" w14:textId="3C282A5B" w:rsidR="00003D95" w:rsidRPr="00003D95" w:rsidRDefault="00003D95" w:rsidP="00003D95">
      <w:pPr>
        <w:rPr>
          <w:highlight w:val="yellow"/>
          <w:lang w:eastAsia="en-GB"/>
        </w:rPr>
      </w:pPr>
    </w:p>
    <w:sectPr w:rsidR="00003D95" w:rsidRPr="00003D95" w:rsidSect="00A163D8">
      <w:headerReference w:type="even" r:id="rId14"/>
      <w:headerReference w:type="default" r:id="rId15"/>
      <w:footerReference w:type="even" r:id="rId16"/>
      <w:footerReference w:type="default" r:id="rId17"/>
      <w:headerReference w:type="first" r:id="rId18"/>
      <w:footerReference w:type="first" r:id="rId19"/>
      <w:pgSz w:w="11906" w:h="16838" w:code="9"/>
      <w:pgMar w:top="1134" w:right="1134" w:bottom="1134" w:left="1418" w:header="567" w:footer="567"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DD5AE2" w14:textId="77777777" w:rsidR="00E259F1" w:rsidRDefault="00E259F1" w:rsidP="009E1230">
      <w:r>
        <w:separator/>
      </w:r>
    </w:p>
  </w:endnote>
  <w:endnote w:type="continuationSeparator" w:id="0">
    <w:p w14:paraId="554145E2" w14:textId="77777777" w:rsidR="00E259F1" w:rsidRDefault="00E259F1" w:rsidP="009E12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005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OpenSymbol">
    <w:altName w:val="Arial Unicode MS"/>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Arial Bold">
    <w:panose1 w:val="020B07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auto"/>
    <w:pitch w:val="variable"/>
    <w:sig w:usb0="E1002AFF" w:usb1="C000605B" w:usb2="00000029" w:usb3="00000000" w:csb0="0001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A24387" w14:textId="77777777" w:rsidR="003A46C9" w:rsidRDefault="003A46C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AADAB4" w14:textId="77777777" w:rsidR="00E259F1" w:rsidRPr="008136BC" w:rsidRDefault="00E259F1" w:rsidP="00870A1B">
    <w:pPr>
      <w:pStyle w:val="Footer"/>
    </w:pPr>
    <w:r w:rsidRPr="008136BC">
      <w:tab/>
    </w:r>
    <w:r w:rsidRPr="008136BC">
      <w:rPr>
        <w:lang w:val="en-US"/>
      </w:rPr>
      <w:t xml:space="preserve">Page </w:t>
    </w:r>
    <w:r w:rsidRPr="008136BC">
      <w:rPr>
        <w:lang w:val="en-US"/>
      </w:rPr>
      <w:fldChar w:fldCharType="begin"/>
    </w:r>
    <w:r w:rsidRPr="008136BC">
      <w:rPr>
        <w:lang w:val="en-US"/>
      </w:rPr>
      <w:instrText xml:space="preserve"> PAGE </w:instrText>
    </w:r>
    <w:r w:rsidRPr="008136BC">
      <w:rPr>
        <w:lang w:val="en-US"/>
      </w:rPr>
      <w:fldChar w:fldCharType="separate"/>
    </w:r>
    <w:r w:rsidR="003A46C9">
      <w:rPr>
        <w:noProof/>
        <w:lang w:val="en-US"/>
      </w:rPr>
      <w:t>2</w:t>
    </w:r>
    <w:r w:rsidRPr="008136BC">
      <w:rPr>
        <w:lang w:val="en-US"/>
      </w:rPr>
      <w:fldChar w:fldCharType="end"/>
    </w:r>
    <w:r w:rsidRPr="008136BC">
      <w:rPr>
        <w:lang w:val="en-US"/>
      </w:rPr>
      <w:t xml:space="preserve"> of </w:t>
    </w:r>
    <w:r w:rsidRPr="008136BC">
      <w:rPr>
        <w:lang w:val="en-US"/>
      </w:rPr>
      <w:fldChar w:fldCharType="begin"/>
    </w:r>
    <w:r w:rsidRPr="008136BC">
      <w:rPr>
        <w:lang w:val="en-US"/>
      </w:rPr>
      <w:instrText xml:space="preserve"> NUMPAGES </w:instrText>
    </w:r>
    <w:r w:rsidRPr="008136BC">
      <w:rPr>
        <w:lang w:val="en-US"/>
      </w:rPr>
      <w:fldChar w:fldCharType="separate"/>
    </w:r>
    <w:r w:rsidR="003A46C9">
      <w:rPr>
        <w:noProof/>
        <w:lang w:val="en-US"/>
      </w:rPr>
      <w:t>15</w:t>
    </w:r>
    <w:r w:rsidRPr="008136BC">
      <w:rPr>
        <w:lang w:val="en-US"/>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A8AD8" w14:textId="77777777" w:rsidR="003A46C9" w:rsidRDefault="003A46C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63DE848" w14:textId="77777777" w:rsidR="00E259F1" w:rsidRDefault="00E259F1" w:rsidP="009E1230">
      <w:r>
        <w:separator/>
      </w:r>
    </w:p>
  </w:footnote>
  <w:footnote w:type="continuationSeparator" w:id="0">
    <w:p w14:paraId="35D61EB8" w14:textId="77777777" w:rsidR="00E259F1" w:rsidRDefault="00E259F1" w:rsidP="009E1230">
      <w:r>
        <w:continuationSeparator/>
      </w:r>
    </w:p>
  </w:footnote>
  <w:footnote w:id="1">
    <w:p w14:paraId="5EE7075C" w14:textId="77777777" w:rsidR="00E259F1" w:rsidRPr="00F46597" w:rsidRDefault="00E259F1" w:rsidP="007067BA">
      <w:pPr>
        <w:pStyle w:val="FootnoteText"/>
        <w:rPr>
          <w:lang w:val="en-US"/>
        </w:rPr>
      </w:pPr>
      <w:r>
        <w:rPr>
          <w:rStyle w:val="FootnoteReference"/>
        </w:rPr>
        <w:footnoteRef/>
      </w:r>
      <w:r>
        <w:t xml:space="preserve"> </w:t>
      </w:r>
      <w:r w:rsidRPr="007067BA">
        <w:t>UN/CEFACT rec</w:t>
      </w:r>
      <w:r>
        <w:t xml:space="preserve">ommendation (33) and Guidelines </w:t>
      </w:r>
      <w:r w:rsidRPr="007067BA">
        <w:t xml:space="preserve">on establishing a Single Window to enhance the </w:t>
      </w:r>
      <w:proofErr w:type="gramStart"/>
      <w:r w:rsidRPr="007067BA">
        <w:t>efficient  exchange</w:t>
      </w:r>
      <w:proofErr w:type="gramEnd"/>
      <w:r w:rsidRPr="007067BA">
        <w:t xml:space="preserve"> of information between trade and government</w:t>
      </w:r>
    </w:p>
  </w:footnote>
  <w:footnote w:id="2">
    <w:p w14:paraId="32D66D14" w14:textId="77777777" w:rsidR="00E259F1" w:rsidRPr="00625AF8" w:rsidRDefault="00E259F1" w:rsidP="00DC30BB">
      <w:pPr>
        <w:pStyle w:val="FootnoteText"/>
      </w:pPr>
      <w:r>
        <w:rPr>
          <w:rStyle w:val="FootnoteReference"/>
        </w:rPr>
        <w:footnoteRef/>
      </w:r>
      <w:r>
        <w:t xml:space="preserve"> </w:t>
      </w:r>
      <w:r w:rsidRPr="00625AF8">
        <w:t>This includes the integrity of the technical infrastructure and systems used in the interaction.</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591B61" w14:textId="77777777" w:rsidR="003A46C9" w:rsidRDefault="003A46C9">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DBB5C2" w14:textId="6A7855DF" w:rsidR="00E259F1" w:rsidRDefault="00E259F1" w:rsidP="00733A16">
    <w:pPr>
      <w:jc w:val="center"/>
    </w:pPr>
    <w:r>
      <w:rPr>
        <w:sz w:val="20"/>
        <w:highlight w:val="yellow"/>
      </w:rPr>
      <w:t xml:space="preserve">Guideline #### – </w:t>
    </w:r>
    <w:r w:rsidRPr="002D5F5E">
      <w:rPr>
        <w:sz w:val="20"/>
      </w:rPr>
      <w:t xml:space="preserve">VTS interaction with allied </w:t>
    </w:r>
    <w:r w:rsidRPr="0069714C">
      <w:rPr>
        <w:sz w:val="20"/>
      </w:rPr>
      <w:t>and other</w:t>
    </w:r>
    <w:r>
      <w:rPr>
        <w:sz w:val="20"/>
      </w:rPr>
      <w:t xml:space="preserve"> </w:t>
    </w:r>
    <w:r w:rsidRPr="002D5F5E">
      <w:rPr>
        <w:sz w:val="20"/>
      </w:rPr>
      <w:t xml:space="preserve">services </w:t>
    </w:r>
  </w:p>
  <w:p w14:paraId="54D8A90B" w14:textId="77777777" w:rsidR="00E259F1" w:rsidRDefault="00E259F1">
    <w:pPr>
      <w:rPr>
        <w:sz w:val="20"/>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4EAE91" w14:textId="62394A38" w:rsidR="00805510" w:rsidRDefault="00805510" w:rsidP="00CF6926">
    <w:pPr>
      <w:pStyle w:val="Header"/>
      <w:tabs>
        <w:tab w:val="left" w:pos="4006"/>
        <w:tab w:val="right" w:pos="9354"/>
      </w:tabs>
      <w:jc w:val="right"/>
    </w:pPr>
    <w:r>
      <w:t>VTS37</w:t>
    </w:r>
    <w:ins w:id="15" w:author="Office 2004 Test Drive User" w:date="2013-08-09T10:02:00Z">
      <w:r w:rsidR="003A46C9">
        <w:t>-8.7</w:t>
      </w:r>
    </w:ins>
    <w:del w:id="16" w:author="Office 2004 Test Drive User" w:date="2013-08-09T10:03:00Z">
      <w:r w:rsidDel="003A46C9">
        <w:delText>/8.7/8</w:delText>
      </w:r>
    </w:del>
    <w:bookmarkStart w:id="17" w:name="_GoBack"/>
    <w:bookmarkEnd w:id="17"/>
  </w:p>
  <w:p w14:paraId="11A4F3D5" w14:textId="7124DEC6" w:rsidR="00E259F1" w:rsidRDefault="00805510" w:rsidP="00CF6926">
    <w:pPr>
      <w:pStyle w:val="Header"/>
      <w:tabs>
        <w:tab w:val="left" w:pos="4006"/>
        <w:tab w:val="right" w:pos="9354"/>
      </w:tabs>
      <w:jc w:val="right"/>
    </w:pPr>
    <w:r>
      <w:t xml:space="preserve">Formerly </w:t>
    </w:r>
    <w:r w:rsidR="00E259F1">
      <w:t>VTS36/</w:t>
    </w:r>
    <w:r>
      <w:t>WG1/WP3</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14"/>
    <w:lvl w:ilvl="0">
      <w:start w:val="1"/>
      <w:numFmt w:val="bullet"/>
      <w:lvlText w:val=""/>
      <w:lvlJc w:val="left"/>
      <w:pPr>
        <w:tabs>
          <w:tab w:val="num" w:pos="720"/>
        </w:tabs>
        <w:ind w:left="720" w:hanging="360"/>
      </w:pPr>
      <w:rPr>
        <w:rFonts w:ascii="Symbol" w:hAnsi="Symbol" w:cs="Times New Roman"/>
        <w:b w:val="0"/>
        <w:bCs w:val="0"/>
        <w:i w:val="0"/>
        <w:iCs w:val="0"/>
        <w:caps w:val="0"/>
        <w:smallCaps w:val="0"/>
        <w:strike w:val="0"/>
        <w:dstrike w:val="0"/>
        <w:vanish w:val="0"/>
        <w:color w:val="000000"/>
        <w:spacing w:val="0"/>
        <w:kern w:val="1"/>
        <w:position w:val="0"/>
        <w:sz w:val="24"/>
        <w:u w:val="none"/>
        <w:vertAlign w:val="baseline"/>
      </w:rPr>
    </w:lvl>
    <w:lvl w:ilvl="1">
      <w:start w:val="1"/>
      <w:numFmt w:val="bullet"/>
      <w:lvlText w:val="◦"/>
      <w:lvlJc w:val="left"/>
      <w:pPr>
        <w:tabs>
          <w:tab w:val="num" w:pos="1080"/>
        </w:tabs>
        <w:ind w:left="1080" w:hanging="360"/>
      </w:pPr>
      <w:rPr>
        <w:rFonts w:ascii="OpenSymbol" w:hAnsi="OpenSymbol" w:cs="Times New Roman"/>
      </w:rPr>
    </w:lvl>
    <w:lvl w:ilvl="2">
      <w:start w:val="1"/>
      <w:numFmt w:val="bullet"/>
      <w:lvlText w:val="▪"/>
      <w:lvlJc w:val="left"/>
      <w:pPr>
        <w:tabs>
          <w:tab w:val="num" w:pos="1440"/>
        </w:tabs>
        <w:ind w:left="1440" w:hanging="360"/>
      </w:pPr>
      <w:rPr>
        <w:rFonts w:ascii="OpenSymbol" w:hAnsi="OpenSymbol" w:cs="Times New Roman"/>
      </w:rPr>
    </w:lvl>
    <w:lvl w:ilvl="3">
      <w:start w:val="1"/>
      <w:numFmt w:val="bullet"/>
      <w:lvlText w:val=""/>
      <w:lvlJc w:val="left"/>
      <w:pPr>
        <w:tabs>
          <w:tab w:val="num" w:pos="1800"/>
        </w:tabs>
        <w:ind w:left="1800" w:hanging="360"/>
      </w:pPr>
      <w:rPr>
        <w:rFonts w:ascii="Symbol" w:hAnsi="Symbol" w:cs="Times New Roman"/>
        <w:b w:val="0"/>
        <w:bCs w:val="0"/>
        <w:i w:val="0"/>
        <w:iCs w:val="0"/>
        <w:caps w:val="0"/>
        <w:smallCaps w:val="0"/>
        <w:strike w:val="0"/>
        <w:dstrike w:val="0"/>
        <w:vanish w:val="0"/>
        <w:color w:val="000000"/>
        <w:spacing w:val="0"/>
        <w:kern w:val="1"/>
        <w:position w:val="0"/>
        <w:sz w:val="24"/>
        <w:u w:val="none"/>
        <w:vertAlign w:val="baseline"/>
      </w:rPr>
    </w:lvl>
    <w:lvl w:ilvl="4">
      <w:start w:val="1"/>
      <w:numFmt w:val="bullet"/>
      <w:lvlText w:val="◦"/>
      <w:lvlJc w:val="left"/>
      <w:pPr>
        <w:tabs>
          <w:tab w:val="num" w:pos="2160"/>
        </w:tabs>
        <w:ind w:left="2160" w:hanging="360"/>
      </w:pPr>
      <w:rPr>
        <w:rFonts w:ascii="OpenSymbol" w:hAnsi="OpenSymbol" w:cs="Times New Roman"/>
      </w:rPr>
    </w:lvl>
    <w:lvl w:ilvl="5">
      <w:start w:val="1"/>
      <w:numFmt w:val="bullet"/>
      <w:lvlText w:val="▪"/>
      <w:lvlJc w:val="left"/>
      <w:pPr>
        <w:tabs>
          <w:tab w:val="num" w:pos="2520"/>
        </w:tabs>
        <w:ind w:left="2520" w:hanging="360"/>
      </w:pPr>
      <w:rPr>
        <w:rFonts w:ascii="OpenSymbol" w:hAnsi="OpenSymbol" w:cs="Times New Roman"/>
      </w:rPr>
    </w:lvl>
    <w:lvl w:ilvl="6">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000000"/>
        <w:spacing w:val="0"/>
        <w:kern w:val="1"/>
        <w:position w:val="0"/>
        <w:sz w:val="24"/>
        <w:u w:val="none"/>
        <w:vertAlign w:val="baseline"/>
      </w:rPr>
    </w:lvl>
    <w:lvl w:ilvl="7">
      <w:start w:val="1"/>
      <w:numFmt w:val="bullet"/>
      <w:lvlText w:val="◦"/>
      <w:lvlJc w:val="left"/>
      <w:pPr>
        <w:tabs>
          <w:tab w:val="num" w:pos="3240"/>
        </w:tabs>
        <w:ind w:left="3240" w:hanging="360"/>
      </w:pPr>
      <w:rPr>
        <w:rFonts w:ascii="OpenSymbol" w:hAnsi="OpenSymbol" w:cs="Times New Roman"/>
      </w:rPr>
    </w:lvl>
    <w:lvl w:ilvl="8">
      <w:start w:val="1"/>
      <w:numFmt w:val="bullet"/>
      <w:lvlText w:val="▪"/>
      <w:lvlJc w:val="left"/>
      <w:pPr>
        <w:tabs>
          <w:tab w:val="num" w:pos="3600"/>
        </w:tabs>
        <w:ind w:left="3600" w:hanging="360"/>
      </w:pPr>
      <w:rPr>
        <w:rFonts w:ascii="OpenSymbol" w:hAnsi="OpenSymbol" w:cs="Times New Roman"/>
      </w:rPr>
    </w:lvl>
  </w:abstractNum>
  <w:abstractNum w:abstractNumId="1">
    <w:nsid w:val="00000003"/>
    <w:multiLevelType w:val="multilevel"/>
    <w:tmpl w:val="00000003"/>
    <w:name w:val="WW8Num15"/>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4"/>
    <w:multiLevelType w:val="multilevel"/>
    <w:tmpl w:val="00000004"/>
    <w:name w:val="WW8Num16"/>
    <w:lvl w:ilvl="0">
      <w:start w:val="1"/>
      <w:numFmt w:val="bullet"/>
      <w:lvlText w:val=""/>
      <w:lvlJc w:val="left"/>
      <w:pPr>
        <w:tabs>
          <w:tab w:val="num" w:pos="720"/>
        </w:tabs>
        <w:ind w:left="720" w:hanging="360"/>
      </w:pPr>
      <w:rPr>
        <w:rFonts w:ascii="Symbol" w:hAnsi="Symbol" w:cs="Times New Roman"/>
        <w:b w:val="0"/>
        <w:i w:val="0"/>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Times New Roman"/>
        <w:b w:val="0"/>
        <w:i w:val="0"/>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Times New Roman"/>
        <w:b w:val="0"/>
        <w:i w:val="0"/>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5"/>
    <w:multiLevelType w:val="multilevel"/>
    <w:tmpl w:val="00000005"/>
    <w:name w:val="WW8Num17"/>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3A21C71"/>
    <w:multiLevelType w:val="hybridMultilevel"/>
    <w:tmpl w:val="61E60816"/>
    <w:lvl w:ilvl="0" w:tplc="A156C9CC">
      <w:start w:val="1"/>
      <w:numFmt w:val="decimal"/>
      <w:pStyle w:val="Appendix"/>
      <w:lvlText w:val="APPENDIX %1"/>
      <w:lvlJc w:val="left"/>
      <w:pPr>
        <w:ind w:left="360" w:hanging="360"/>
      </w:pPr>
      <w:rPr>
        <w:rFonts w:ascii="Arial" w:hAnsi="Arial" w:cs="Times New Roman" w:hint="default"/>
        <w:b/>
        <w:i w:val="0"/>
        <w:sz w:val="28"/>
        <w:szCs w:val="28"/>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5">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0DA2205E"/>
    <w:multiLevelType w:val="hybridMultilevel"/>
    <w:tmpl w:val="D50004F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nsid w:val="156919CC"/>
    <w:multiLevelType w:val="hybridMultilevel"/>
    <w:tmpl w:val="CF64EE8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nsid w:val="19C37E91"/>
    <w:multiLevelType w:val="multilevel"/>
    <w:tmpl w:val="1E702340"/>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1ABB246B"/>
    <w:multiLevelType w:val="hybridMultilevel"/>
    <w:tmpl w:val="60980E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1CBE6AA2"/>
    <w:multiLevelType w:val="hybridMultilevel"/>
    <w:tmpl w:val="1C2C035E"/>
    <w:lvl w:ilvl="0" w:tplc="08090001">
      <w:start w:val="1"/>
      <w:numFmt w:val="bullet"/>
      <w:lvlText w:val=""/>
      <w:lvlJc w:val="left"/>
      <w:pPr>
        <w:tabs>
          <w:tab w:val="num" w:pos="2160"/>
        </w:tabs>
        <w:ind w:left="2160" w:hanging="360"/>
      </w:pPr>
      <w:rPr>
        <w:rFonts w:ascii="Symbol" w:hAnsi="Symbol" w:hint="default"/>
      </w:rPr>
    </w:lvl>
    <w:lvl w:ilvl="1" w:tplc="08090003" w:tentative="1">
      <w:start w:val="1"/>
      <w:numFmt w:val="bullet"/>
      <w:lvlText w:val="o"/>
      <w:lvlJc w:val="left"/>
      <w:pPr>
        <w:tabs>
          <w:tab w:val="num" w:pos="2880"/>
        </w:tabs>
        <w:ind w:left="2880" w:hanging="360"/>
      </w:pPr>
      <w:rPr>
        <w:rFonts w:ascii="Courier New" w:hAnsi="Courier New" w:cs="Courier New" w:hint="default"/>
      </w:rPr>
    </w:lvl>
    <w:lvl w:ilvl="2" w:tplc="08090005" w:tentative="1">
      <w:start w:val="1"/>
      <w:numFmt w:val="bullet"/>
      <w:lvlText w:val=""/>
      <w:lvlJc w:val="left"/>
      <w:pPr>
        <w:tabs>
          <w:tab w:val="num" w:pos="3600"/>
        </w:tabs>
        <w:ind w:left="3600" w:hanging="360"/>
      </w:pPr>
      <w:rPr>
        <w:rFonts w:ascii="Wingdings" w:hAnsi="Wingdings" w:hint="default"/>
      </w:rPr>
    </w:lvl>
    <w:lvl w:ilvl="3" w:tplc="08090001" w:tentative="1">
      <w:start w:val="1"/>
      <w:numFmt w:val="bullet"/>
      <w:lvlText w:val=""/>
      <w:lvlJc w:val="left"/>
      <w:pPr>
        <w:tabs>
          <w:tab w:val="num" w:pos="4320"/>
        </w:tabs>
        <w:ind w:left="4320" w:hanging="360"/>
      </w:pPr>
      <w:rPr>
        <w:rFonts w:ascii="Symbol" w:hAnsi="Symbol" w:hint="default"/>
      </w:rPr>
    </w:lvl>
    <w:lvl w:ilvl="4" w:tplc="08090003" w:tentative="1">
      <w:start w:val="1"/>
      <w:numFmt w:val="bullet"/>
      <w:lvlText w:val="o"/>
      <w:lvlJc w:val="left"/>
      <w:pPr>
        <w:tabs>
          <w:tab w:val="num" w:pos="5040"/>
        </w:tabs>
        <w:ind w:left="5040" w:hanging="360"/>
      </w:pPr>
      <w:rPr>
        <w:rFonts w:ascii="Courier New" w:hAnsi="Courier New" w:cs="Courier New" w:hint="default"/>
      </w:rPr>
    </w:lvl>
    <w:lvl w:ilvl="5" w:tplc="08090005" w:tentative="1">
      <w:start w:val="1"/>
      <w:numFmt w:val="bullet"/>
      <w:lvlText w:val=""/>
      <w:lvlJc w:val="left"/>
      <w:pPr>
        <w:tabs>
          <w:tab w:val="num" w:pos="5760"/>
        </w:tabs>
        <w:ind w:left="5760" w:hanging="360"/>
      </w:pPr>
      <w:rPr>
        <w:rFonts w:ascii="Wingdings" w:hAnsi="Wingdings" w:hint="default"/>
      </w:rPr>
    </w:lvl>
    <w:lvl w:ilvl="6" w:tplc="08090001" w:tentative="1">
      <w:start w:val="1"/>
      <w:numFmt w:val="bullet"/>
      <w:lvlText w:val=""/>
      <w:lvlJc w:val="left"/>
      <w:pPr>
        <w:tabs>
          <w:tab w:val="num" w:pos="6480"/>
        </w:tabs>
        <w:ind w:left="6480" w:hanging="360"/>
      </w:pPr>
      <w:rPr>
        <w:rFonts w:ascii="Symbol" w:hAnsi="Symbol" w:hint="default"/>
      </w:rPr>
    </w:lvl>
    <w:lvl w:ilvl="7" w:tplc="08090003" w:tentative="1">
      <w:start w:val="1"/>
      <w:numFmt w:val="bullet"/>
      <w:lvlText w:val="o"/>
      <w:lvlJc w:val="left"/>
      <w:pPr>
        <w:tabs>
          <w:tab w:val="num" w:pos="7200"/>
        </w:tabs>
        <w:ind w:left="7200" w:hanging="360"/>
      </w:pPr>
      <w:rPr>
        <w:rFonts w:ascii="Courier New" w:hAnsi="Courier New" w:cs="Courier New" w:hint="default"/>
      </w:rPr>
    </w:lvl>
    <w:lvl w:ilvl="8" w:tplc="08090005" w:tentative="1">
      <w:start w:val="1"/>
      <w:numFmt w:val="bullet"/>
      <w:lvlText w:val=""/>
      <w:lvlJc w:val="left"/>
      <w:pPr>
        <w:tabs>
          <w:tab w:val="num" w:pos="7920"/>
        </w:tabs>
        <w:ind w:left="7920" w:hanging="360"/>
      </w:pPr>
      <w:rPr>
        <w:rFonts w:ascii="Wingdings" w:hAnsi="Wingdings" w:hint="default"/>
      </w:rPr>
    </w:lvl>
  </w:abstractNum>
  <w:abstractNum w:abstractNumId="11">
    <w:nsid w:val="1D516238"/>
    <w:multiLevelType w:val="hybridMultilevel"/>
    <w:tmpl w:val="B04E498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nsid w:val="1E7E01D9"/>
    <w:multiLevelType w:val="hybridMultilevel"/>
    <w:tmpl w:val="0478BA32"/>
    <w:lvl w:ilvl="0" w:tplc="80B652C2">
      <w:start w:val="1"/>
      <w:numFmt w:val="decimal"/>
      <w:pStyle w:val="References"/>
      <w:lvlText w:val="[%1]"/>
      <w:lvlJc w:val="lef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3">
    <w:nsid w:val="20326854"/>
    <w:multiLevelType w:val="hybridMultilevel"/>
    <w:tmpl w:val="7D7A528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nsid w:val="254A4879"/>
    <w:multiLevelType w:val="multilevel"/>
    <w:tmpl w:val="04090023"/>
    <w:styleLink w:val="ArticleSection"/>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5">
    <w:nsid w:val="28271553"/>
    <w:multiLevelType w:val="hybridMultilevel"/>
    <w:tmpl w:val="1ECE11FC"/>
    <w:lvl w:ilvl="0" w:tplc="DB04BAA0">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FE363B8"/>
    <w:multiLevelType w:val="hybridMultilevel"/>
    <w:tmpl w:val="A1C22E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2494EFA"/>
    <w:multiLevelType w:val="hybridMultilevel"/>
    <w:tmpl w:val="3D36CF1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Times New Roman" w:hint="default"/>
        <w:b/>
        <w:i w:val="0"/>
        <w:sz w:val="24"/>
      </w:rPr>
    </w:lvl>
    <w:lvl w:ilvl="1">
      <w:start w:val="1"/>
      <w:numFmt w:val="decimal"/>
      <w:pStyle w:val="AppendixHeading2"/>
      <w:lvlText w:val="%1.%2"/>
      <w:lvlJc w:val="left"/>
      <w:pPr>
        <w:tabs>
          <w:tab w:val="num" w:pos="851"/>
        </w:tabs>
        <w:ind w:left="851" w:hanging="851"/>
      </w:pPr>
      <w:rPr>
        <w:rFonts w:ascii="Arial" w:hAnsi="Arial" w:cs="Times New Roman" w:hint="default"/>
        <w:b/>
        <w:i w:val="0"/>
        <w:sz w:val="22"/>
      </w:rPr>
    </w:lvl>
    <w:lvl w:ilvl="2">
      <w:start w:val="1"/>
      <w:numFmt w:val="decimal"/>
      <w:pStyle w:val="AppendixHeading3"/>
      <w:lvlText w:val="%1.%2.%3"/>
      <w:lvlJc w:val="left"/>
      <w:pPr>
        <w:tabs>
          <w:tab w:val="num" w:pos="992"/>
        </w:tabs>
        <w:ind w:left="992" w:hanging="992"/>
      </w:pPr>
      <w:rPr>
        <w:rFonts w:ascii="Arial" w:hAnsi="Arial" w:cs="Times New Roman" w:hint="default"/>
        <w:b w:val="0"/>
        <w:i w:val="0"/>
        <w:sz w:val="22"/>
      </w:rPr>
    </w:lvl>
    <w:lvl w:ilvl="3">
      <w:start w:val="1"/>
      <w:numFmt w:val="decimal"/>
      <w:lvlText w:val="%1.%2.%3.%4"/>
      <w:lvlJc w:val="left"/>
      <w:pPr>
        <w:tabs>
          <w:tab w:val="num" w:pos="1134"/>
        </w:tabs>
        <w:ind w:left="1134" w:hanging="1134"/>
      </w:pPr>
      <w:rPr>
        <w:rFonts w:ascii="Arial" w:hAnsi="Arial" w:cs="Times New Roman" w:hint="default"/>
        <w:b w:val="0"/>
        <w:i w:val="0"/>
        <w:sz w:val="22"/>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9">
    <w:nsid w:val="3A132CB0"/>
    <w:multiLevelType w:val="multilevel"/>
    <w:tmpl w:val="DAC2D876"/>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5.%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vanish w:val="0"/>
        <w:color w:val="000000"/>
        <w:spacing w:val="0"/>
        <w:kern w:val="0"/>
        <w:position w:val="0"/>
        <w:u w:val="none"/>
        <w:vertAlign w:val="baseline"/>
      </w:rPr>
    </w:lvl>
    <w:lvl w:ilvl="1" w:tplc="08090019">
      <w:start w:val="1"/>
      <w:numFmt w:val="lowerLetter"/>
      <w:lvlText w:val="%2."/>
      <w:lvlJc w:val="left"/>
      <w:pPr>
        <w:ind w:left="8594" w:hanging="360"/>
      </w:pPr>
      <w:rPr>
        <w:rFonts w:cs="Times New Roman"/>
      </w:rPr>
    </w:lvl>
    <w:lvl w:ilvl="2" w:tplc="0809001B">
      <w:start w:val="1"/>
      <w:numFmt w:val="lowerRoman"/>
      <w:lvlText w:val="%3."/>
      <w:lvlJc w:val="right"/>
      <w:pPr>
        <w:ind w:left="9314" w:hanging="180"/>
      </w:pPr>
      <w:rPr>
        <w:rFonts w:cs="Times New Roman"/>
      </w:rPr>
    </w:lvl>
    <w:lvl w:ilvl="3" w:tplc="0809000F">
      <w:start w:val="1"/>
      <w:numFmt w:val="decimal"/>
      <w:lvlText w:val="%4."/>
      <w:lvlJc w:val="left"/>
      <w:pPr>
        <w:ind w:left="10034" w:hanging="360"/>
      </w:pPr>
      <w:rPr>
        <w:rFonts w:cs="Times New Roman"/>
      </w:rPr>
    </w:lvl>
    <w:lvl w:ilvl="4" w:tplc="08090019">
      <w:start w:val="1"/>
      <w:numFmt w:val="lowerLetter"/>
      <w:lvlText w:val="%5."/>
      <w:lvlJc w:val="left"/>
      <w:pPr>
        <w:ind w:left="10754" w:hanging="360"/>
      </w:pPr>
      <w:rPr>
        <w:rFonts w:cs="Times New Roman"/>
      </w:rPr>
    </w:lvl>
    <w:lvl w:ilvl="5" w:tplc="0809001B">
      <w:start w:val="1"/>
      <w:numFmt w:val="lowerRoman"/>
      <w:lvlText w:val="%6."/>
      <w:lvlJc w:val="right"/>
      <w:pPr>
        <w:ind w:left="11474" w:hanging="180"/>
      </w:pPr>
      <w:rPr>
        <w:rFonts w:cs="Times New Roman"/>
      </w:rPr>
    </w:lvl>
    <w:lvl w:ilvl="6" w:tplc="0809000F">
      <w:start w:val="1"/>
      <w:numFmt w:val="decimal"/>
      <w:lvlText w:val="%7."/>
      <w:lvlJc w:val="left"/>
      <w:pPr>
        <w:ind w:left="12194" w:hanging="360"/>
      </w:pPr>
      <w:rPr>
        <w:rFonts w:cs="Times New Roman"/>
      </w:rPr>
    </w:lvl>
    <w:lvl w:ilvl="7" w:tplc="08090019">
      <w:start w:val="1"/>
      <w:numFmt w:val="lowerLetter"/>
      <w:lvlText w:val="%8."/>
      <w:lvlJc w:val="left"/>
      <w:pPr>
        <w:ind w:left="12914" w:hanging="360"/>
      </w:pPr>
      <w:rPr>
        <w:rFonts w:cs="Times New Roman"/>
      </w:rPr>
    </w:lvl>
    <w:lvl w:ilvl="8" w:tplc="0809001B">
      <w:start w:val="1"/>
      <w:numFmt w:val="lowerRoman"/>
      <w:lvlText w:val="%9."/>
      <w:lvlJc w:val="right"/>
      <w:pPr>
        <w:ind w:left="13634" w:hanging="180"/>
      </w:pPr>
      <w:rPr>
        <w:rFonts w:cs="Times New Roman"/>
      </w:rPr>
    </w:lvl>
  </w:abstractNum>
  <w:abstractNum w:abstractNumId="21">
    <w:nsid w:val="43751ACD"/>
    <w:multiLevelType w:val="multilevel"/>
    <w:tmpl w:val="0C50DA44"/>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22">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81751E1"/>
    <w:multiLevelType w:val="hybridMultilevel"/>
    <w:tmpl w:val="CB16981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5">
    <w:nsid w:val="48B5182C"/>
    <w:multiLevelType w:val="hybridMultilevel"/>
    <w:tmpl w:val="0CC414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6">
    <w:nsid w:val="4B774D54"/>
    <w:multiLevelType w:val="hybridMultilevel"/>
    <w:tmpl w:val="8CBA221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7">
    <w:nsid w:val="4B9C6106"/>
    <w:multiLevelType w:val="hybridMultilevel"/>
    <w:tmpl w:val="C6A8A26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8">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9">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0">
    <w:nsid w:val="521D6955"/>
    <w:multiLevelType w:val="hybridMultilevel"/>
    <w:tmpl w:val="635888A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1">
    <w:nsid w:val="573E2B89"/>
    <w:multiLevelType w:val="multilevel"/>
    <w:tmpl w:val="FBD267F0"/>
    <w:lvl w:ilvl="0">
      <w:start w:val="1"/>
      <w:numFmt w:val="decimal"/>
      <w:lvlText w:val="%1"/>
      <w:lvlJc w:val="left"/>
      <w:pPr>
        <w:tabs>
          <w:tab w:val="num" w:pos="1701"/>
        </w:tabs>
        <w:ind w:left="1701" w:hanging="567"/>
      </w:pPr>
      <w:rPr>
        <w:rFonts w:ascii="Arial" w:hAnsi="Arial" w:cs="Times New Roman" w:hint="default"/>
        <w:b w:val="0"/>
        <w:i w:val="0"/>
        <w:sz w:val="22"/>
        <w:szCs w:val="22"/>
      </w:rPr>
    </w:lvl>
    <w:lvl w:ilvl="1">
      <w:start w:val="1"/>
      <w:numFmt w:val="lowerLetter"/>
      <w:lvlText w:val="%2"/>
      <w:lvlJc w:val="left"/>
      <w:pPr>
        <w:tabs>
          <w:tab w:val="num" w:pos="2268"/>
        </w:tabs>
        <w:ind w:left="2268" w:hanging="567"/>
      </w:pPr>
      <w:rPr>
        <w:rFonts w:ascii="Arial" w:hAnsi="Arial" w:cs="Times New Roman" w:hint="default"/>
        <w:b w:val="0"/>
        <w:i w:val="0"/>
        <w:sz w:val="22"/>
        <w:szCs w:val="22"/>
      </w:rPr>
    </w:lvl>
    <w:lvl w:ilvl="2">
      <w:start w:val="1"/>
      <w:numFmt w:val="lowerRoman"/>
      <w:lvlText w:val="%3"/>
      <w:lvlJc w:val="left"/>
      <w:pPr>
        <w:tabs>
          <w:tab w:val="num" w:pos="1701"/>
        </w:tabs>
        <w:ind w:left="1134"/>
      </w:pPr>
      <w:rPr>
        <w:rFonts w:ascii="Arial" w:hAnsi="Arial" w:cs="Times New Roman" w:hint="default"/>
        <w:b w:val="0"/>
        <w:i w:val="0"/>
        <w:sz w:val="22"/>
        <w:szCs w:val="22"/>
      </w:rPr>
    </w:lvl>
    <w:lvl w:ilvl="3">
      <w:start w:val="1"/>
      <w:numFmt w:val="decimal"/>
      <w:lvlText w:val="(%4)"/>
      <w:lvlJc w:val="left"/>
      <w:pPr>
        <w:tabs>
          <w:tab w:val="num" w:pos="3141"/>
        </w:tabs>
        <w:ind w:left="3141" w:hanging="360"/>
      </w:pPr>
      <w:rPr>
        <w:rFonts w:cs="Times New Roman" w:hint="default"/>
      </w:rPr>
    </w:lvl>
    <w:lvl w:ilvl="4">
      <w:start w:val="1"/>
      <w:numFmt w:val="lowerLetter"/>
      <w:lvlText w:val="(%5)"/>
      <w:lvlJc w:val="left"/>
      <w:pPr>
        <w:tabs>
          <w:tab w:val="num" w:pos="3501"/>
        </w:tabs>
        <w:ind w:left="3501" w:hanging="360"/>
      </w:pPr>
      <w:rPr>
        <w:rFonts w:cs="Times New Roman" w:hint="default"/>
      </w:rPr>
    </w:lvl>
    <w:lvl w:ilvl="5">
      <w:start w:val="1"/>
      <w:numFmt w:val="lowerRoman"/>
      <w:lvlText w:val="(%6)"/>
      <w:lvlJc w:val="left"/>
      <w:pPr>
        <w:tabs>
          <w:tab w:val="num" w:pos="3861"/>
        </w:tabs>
        <w:ind w:left="3861" w:hanging="360"/>
      </w:pPr>
      <w:rPr>
        <w:rFonts w:cs="Times New Roman" w:hint="default"/>
      </w:rPr>
    </w:lvl>
    <w:lvl w:ilvl="6">
      <w:start w:val="1"/>
      <w:numFmt w:val="decimal"/>
      <w:lvlText w:val="%7."/>
      <w:lvlJc w:val="left"/>
      <w:pPr>
        <w:tabs>
          <w:tab w:val="num" w:pos="4221"/>
        </w:tabs>
        <w:ind w:left="4221" w:hanging="360"/>
      </w:pPr>
      <w:rPr>
        <w:rFonts w:cs="Times New Roman" w:hint="default"/>
      </w:rPr>
    </w:lvl>
    <w:lvl w:ilvl="7">
      <w:start w:val="1"/>
      <w:numFmt w:val="lowerLetter"/>
      <w:lvlText w:val="%8."/>
      <w:lvlJc w:val="left"/>
      <w:pPr>
        <w:tabs>
          <w:tab w:val="num" w:pos="4581"/>
        </w:tabs>
        <w:ind w:left="4581" w:hanging="360"/>
      </w:pPr>
      <w:rPr>
        <w:rFonts w:cs="Times New Roman" w:hint="default"/>
      </w:rPr>
    </w:lvl>
    <w:lvl w:ilvl="8">
      <w:start w:val="1"/>
      <w:numFmt w:val="lowerRoman"/>
      <w:lvlText w:val="%9."/>
      <w:lvlJc w:val="left"/>
      <w:pPr>
        <w:tabs>
          <w:tab w:val="num" w:pos="4941"/>
        </w:tabs>
        <w:ind w:left="4941" w:hanging="360"/>
      </w:pPr>
      <w:rPr>
        <w:rFonts w:cs="Times New Roman" w:hint="default"/>
      </w:rPr>
    </w:lvl>
  </w:abstractNum>
  <w:abstractNum w:abstractNumId="32">
    <w:nsid w:val="603F151B"/>
    <w:multiLevelType w:val="hybridMultilevel"/>
    <w:tmpl w:val="E82ECB0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3">
    <w:nsid w:val="60585238"/>
    <w:multiLevelType w:val="multilevel"/>
    <w:tmpl w:val="C39CEAAC"/>
    <w:lvl w:ilvl="0">
      <w:start w:val="1"/>
      <w:numFmt w:val="upperLetter"/>
      <w:pStyle w:val="Annex"/>
      <w:lvlText w:val="ANNEX %1"/>
      <w:lvlJc w:val="left"/>
      <w:pPr>
        <w:tabs>
          <w:tab w:val="num" w:pos="1701"/>
        </w:tabs>
        <w:ind w:left="1701" w:hanging="1701"/>
      </w:pPr>
      <w:rPr>
        <w:rFonts w:ascii="Arial Bold" w:hAnsi="Arial Bold" w:hint="default"/>
        <w:b/>
        <w:bCs w:val="0"/>
        <w:i w:val="0"/>
        <w:iCs w:val="0"/>
        <w:caps w:val="0"/>
        <w:smallCaps w:val="0"/>
        <w:strike w:val="0"/>
        <w:dstrike w:val="0"/>
        <w:noProof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35">
    <w:nsid w:val="6598543A"/>
    <w:multiLevelType w:val="hybridMultilevel"/>
    <w:tmpl w:val="1AAA378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6">
    <w:nsid w:val="65F23878"/>
    <w:multiLevelType w:val="hybridMultilevel"/>
    <w:tmpl w:val="D8DE340C"/>
    <w:lvl w:ilvl="0" w:tplc="04130001">
      <w:start w:val="1"/>
      <w:numFmt w:val="bullet"/>
      <w:lvlText w:val=""/>
      <w:lvlJc w:val="left"/>
      <w:pPr>
        <w:ind w:left="360" w:hanging="360"/>
      </w:pPr>
      <w:rPr>
        <w:rFonts w:ascii="Symbol" w:hAnsi="Symbol" w:hint="default"/>
      </w:rPr>
    </w:lvl>
    <w:lvl w:ilvl="1" w:tplc="288CDFE6">
      <w:numFmt w:val="bullet"/>
      <w:lvlText w:val="•"/>
      <w:lvlJc w:val="left"/>
      <w:pPr>
        <w:ind w:left="1440" w:hanging="720"/>
      </w:pPr>
      <w:rPr>
        <w:rFonts w:ascii="Arial" w:eastAsiaTheme="minorEastAsia" w:hAnsi="Arial" w:cs="Arial"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7">
    <w:nsid w:val="670630F0"/>
    <w:multiLevelType w:val="hybridMultilevel"/>
    <w:tmpl w:val="5F44398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8">
    <w:nsid w:val="69010DC8"/>
    <w:multiLevelType w:val="hybridMultilevel"/>
    <w:tmpl w:val="C700E17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9">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6B851ED3"/>
    <w:multiLevelType w:val="hybridMultilevel"/>
    <w:tmpl w:val="931657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nsid w:val="6DC152B5"/>
    <w:multiLevelType w:val="hybridMultilevel"/>
    <w:tmpl w:val="DCDA2806"/>
    <w:lvl w:ilvl="0" w:tplc="DB04BAA0">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32356FC"/>
    <w:multiLevelType w:val="hybridMultilevel"/>
    <w:tmpl w:val="23A4A5A6"/>
    <w:lvl w:ilvl="0" w:tplc="D2C0A52C">
      <w:numFmt w:val="bullet"/>
      <w:lvlText w:val="•"/>
      <w:lvlJc w:val="left"/>
      <w:pPr>
        <w:ind w:left="1080" w:hanging="72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3">
    <w:nsid w:val="74E556D8"/>
    <w:multiLevelType w:val="hybridMultilevel"/>
    <w:tmpl w:val="BFE6857A"/>
    <w:lvl w:ilvl="0" w:tplc="8076A10E">
      <w:start w:val="1"/>
      <w:numFmt w:val="bullet"/>
      <w:lvlText w:val=""/>
      <w:lvlJc w:val="left"/>
      <w:pPr>
        <w:ind w:left="720" w:hanging="360"/>
      </w:pPr>
      <w:rPr>
        <w:rFonts w:ascii="Symbol" w:hAnsi="Symbol"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4">
    <w:nsid w:val="76057496"/>
    <w:multiLevelType w:val="hybridMultilevel"/>
    <w:tmpl w:val="2D129A3E"/>
    <w:lvl w:ilvl="0" w:tplc="B956A55A">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5">
    <w:nsid w:val="76D21F51"/>
    <w:multiLevelType w:val="hybridMultilevel"/>
    <w:tmpl w:val="4990A79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6">
    <w:nsid w:val="7721766B"/>
    <w:multiLevelType w:val="hybridMultilevel"/>
    <w:tmpl w:val="5F40B53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7">
    <w:nsid w:val="78BA4B1E"/>
    <w:multiLevelType w:val="multilevel"/>
    <w:tmpl w:val="FE6C3A72"/>
    <w:lvl w:ilvl="0">
      <w:start w:val="1"/>
      <w:numFmt w:val="decimal"/>
      <w:lvlText w:val="%1"/>
      <w:lvlJc w:val="left"/>
      <w:pPr>
        <w:tabs>
          <w:tab w:val="num" w:pos="567"/>
        </w:tabs>
        <w:ind w:left="567" w:hanging="567"/>
      </w:pPr>
      <w:rPr>
        <w:rFonts w:ascii="Arial" w:hAnsi="Arial" w:cs="Times New Roman" w:hint="default"/>
        <w:b w:val="0"/>
        <w:i w:val="0"/>
        <w:sz w:val="22"/>
        <w:szCs w:val="22"/>
      </w:rPr>
    </w:lvl>
    <w:lvl w:ilvl="1">
      <w:start w:val="1"/>
      <w:numFmt w:val="lowerLetter"/>
      <w:pStyle w:val="List1indent"/>
      <w:lvlText w:val="%2"/>
      <w:lvlJc w:val="left"/>
      <w:pPr>
        <w:tabs>
          <w:tab w:val="num" w:pos="993"/>
        </w:tabs>
        <w:ind w:left="993" w:hanging="567"/>
      </w:pPr>
      <w:rPr>
        <w:rFonts w:ascii="Arial" w:hAnsi="Arial" w:cs="Times New Roman" w:hint="default"/>
        <w:b w:val="0"/>
        <w:i w:val="0"/>
        <w:sz w:val="22"/>
        <w:szCs w:val="22"/>
      </w:rPr>
    </w:lvl>
    <w:lvl w:ilvl="2">
      <w:start w:val="1"/>
      <w:numFmt w:val="lowerRoman"/>
      <w:lvlText w:val="%3)"/>
      <w:lvlJc w:val="left"/>
      <w:pPr>
        <w:tabs>
          <w:tab w:val="num" w:pos="1647"/>
        </w:tabs>
        <w:ind w:left="1647" w:hanging="360"/>
      </w:pPr>
      <w:rPr>
        <w:rFonts w:cs="Times New Roman" w:hint="default"/>
      </w:rPr>
    </w:lvl>
    <w:lvl w:ilvl="3">
      <w:start w:val="1"/>
      <w:numFmt w:val="decimal"/>
      <w:lvlText w:val="(%4)"/>
      <w:lvlJc w:val="left"/>
      <w:pPr>
        <w:tabs>
          <w:tab w:val="num" w:pos="2007"/>
        </w:tabs>
        <w:ind w:left="2007" w:hanging="360"/>
      </w:pPr>
      <w:rPr>
        <w:rFonts w:cs="Times New Roman" w:hint="default"/>
      </w:rPr>
    </w:lvl>
    <w:lvl w:ilvl="4">
      <w:start w:val="1"/>
      <w:numFmt w:val="lowerLetter"/>
      <w:lvlText w:val="(%5)"/>
      <w:lvlJc w:val="left"/>
      <w:pPr>
        <w:tabs>
          <w:tab w:val="num" w:pos="2367"/>
        </w:tabs>
        <w:ind w:left="2367" w:hanging="360"/>
      </w:pPr>
      <w:rPr>
        <w:rFonts w:cs="Times New Roman" w:hint="default"/>
      </w:rPr>
    </w:lvl>
    <w:lvl w:ilvl="5">
      <w:start w:val="1"/>
      <w:numFmt w:val="lowerRoman"/>
      <w:lvlText w:val="(%6)"/>
      <w:lvlJc w:val="left"/>
      <w:pPr>
        <w:tabs>
          <w:tab w:val="num" w:pos="2727"/>
        </w:tabs>
        <w:ind w:left="2727" w:hanging="360"/>
      </w:pPr>
      <w:rPr>
        <w:rFonts w:cs="Times New Roman" w:hint="default"/>
      </w:rPr>
    </w:lvl>
    <w:lvl w:ilvl="6">
      <w:start w:val="1"/>
      <w:numFmt w:val="decimal"/>
      <w:lvlText w:val="%7."/>
      <w:lvlJc w:val="left"/>
      <w:pPr>
        <w:tabs>
          <w:tab w:val="num" w:pos="3087"/>
        </w:tabs>
        <w:ind w:left="3087" w:hanging="360"/>
      </w:pPr>
      <w:rPr>
        <w:rFonts w:cs="Times New Roman" w:hint="default"/>
      </w:rPr>
    </w:lvl>
    <w:lvl w:ilvl="7">
      <w:start w:val="1"/>
      <w:numFmt w:val="lowerLetter"/>
      <w:lvlText w:val="%8."/>
      <w:lvlJc w:val="left"/>
      <w:pPr>
        <w:tabs>
          <w:tab w:val="num" w:pos="3447"/>
        </w:tabs>
        <w:ind w:left="3447" w:hanging="360"/>
      </w:pPr>
      <w:rPr>
        <w:rFonts w:cs="Times New Roman" w:hint="default"/>
      </w:rPr>
    </w:lvl>
    <w:lvl w:ilvl="8">
      <w:start w:val="1"/>
      <w:numFmt w:val="lowerRoman"/>
      <w:lvlText w:val="%9."/>
      <w:lvlJc w:val="left"/>
      <w:pPr>
        <w:tabs>
          <w:tab w:val="num" w:pos="3807"/>
        </w:tabs>
        <w:ind w:left="3807" w:hanging="360"/>
      </w:pPr>
      <w:rPr>
        <w:rFonts w:cs="Times New Roman" w:hint="default"/>
      </w:rPr>
    </w:lvl>
  </w:abstractNum>
  <w:abstractNum w:abstractNumId="48">
    <w:nsid w:val="79353BFA"/>
    <w:multiLevelType w:val="hybridMultilevel"/>
    <w:tmpl w:val="4174939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9">
    <w:nsid w:val="79E353C4"/>
    <w:multiLevelType w:val="hybridMultilevel"/>
    <w:tmpl w:val="C03C349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0">
    <w:nsid w:val="7F9833C2"/>
    <w:multiLevelType w:val="hybridMultilevel"/>
    <w:tmpl w:val="BB1A666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33"/>
  </w:num>
  <w:num w:numId="2">
    <w:abstractNumId w:val="4"/>
  </w:num>
  <w:num w:numId="3">
    <w:abstractNumId w:val="14"/>
  </w:num>
  <w:num w:numId="4">
    <w:abstractNumId w:val="20"/>
  </w:num>
  <w:num w:numId="5">
    <w:abstractNumId w:val="34"/>
  </w:num>
  <w:num w:numId="6">
    <w:abstractNumId w:val="47"/>
  </w:num>
  <w:num w:numId="7">
    <w:abstractNumId w:val="31"/>
  </w:num>
  <w:num w:numId="8">
    <w:abstractNumId w:val="12"/>
  </w:num>
  <w:num w:numId="9">
    <w:abstractNumId w:val="29"/>
  </w:num>
  <w:num w:numId="10">
    <w:abstractNumId w:val="18"/>
  </w:num>
  <w:num w:numId="11">
    <w:abstractNumId w:val="19"/>
  </w:num>
  <w:num w:numId="12">
    <w:abstractNumId w:val="19"/>
  </w:num>
  <w:num w:numId="13">
    <w:abstractNumId w:val="8"/>
  </w:num>
  <w:num w:numId="14">
    <w:abstractNumId w:val="28"/>
  </w:num>
  <w:num w:numId="15">
    <w:abstractNumId w:val="15"/>
  </w:num>
  <w:num w:numId="16">
    <w:abstractNumId w:val="41"/>
  </w:num>
  <w:num w:numId="17">
    <w:abstractNumId w:val="50"/>
  </w:num>
  <w:num w:numId="18">
    <w:abstractNumId w:val="8"/>
  </w:num>
  <w:num w:numId="19">
    <w:abstractNumId w:val="8"/>
  </w:num>
  <w:num w:numId="20">
    <w:abstractNumId w:val="16"/>
  </w:num>
  <w:num w:numId="21">
    <w:abstractNumId w:val="10"/>
  </w:num>
  <w:num w:numId="22">
    <w:abstractNumId w:val="8"/>
  </w:num>
  <w:num w:numId="23">
    <w:abstractNumId w:val="3"/>
  </w:num>
  <w:num w:numId="24">
    <w:abstractNumId w:val="44"/>
  </w:num>
  <w:num w:numId="25">
    <w:abstractNumId w:val="46"/>
  </w:num>
  <w:num w:numId="26">
    <w:abstractNumId w:val="43"/>
  </w:num>
  <w:num w:numId="27">
    <w:abstractNumId w:val="25"/>
  </w:num>
  <w:num w:numId="28">
    <w:abstractNumId w:val="42"/>
  </w:num>
  <w:num w:numId="29">
    <w:abstractNumId w:val="9"/>
  </w:num>
  <w:num w:numId="30">
    <w:abstractNumId w:val="32"/>
  </w:num>
  <w:num w:numId="3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9"/>
  </w:num>
  <w:num w:numId="33">
    <w:abstractNumId w:val="6"/>
  </w:num>
  <w:num w:numId="34">
    <w:abstractNumId w:val="17"/>
  </w:num>
  <w:num w:numId="35">
    <w:abstractNumId w:val="24"/>
  </w:num>
  <w:num w:numId="36">
    <w:abstractNumId w:val="13"/>
  </w:num>
  <w:num w:numId="37">
    <w:abstractNumId w:val="26"/>
  </w:num>
  <w:num w:numId="38">
    <w:abstractNumId w:val="36"/>
  </w:num>
  <w:num w:numId="39">
    <w:abstractNumId w:val="33"/>
  </w:num>
  <w:num w:numId="40">
    <w:abstractNumId w:val="23"/>
  </w:num>
  <w:num w:numId="41">
    <w:abstractNumId w:val="21"/>
  </w:num>
  <w:num w:numId="42">
    <w:abstractNumId w:val="21"/>
  </w:num>
  <w:num w:numId="43">
    <w:abstractNumId w:val="21"/>
  </w:num>
  <w:num w:numId="44">
    <w:abstractNumId w:val="21"/>
  </w:num>
  <w:num w:numId="45">
    <w:abstractNumId w:val="5"/>
  </w:num>
  <w:num w:numId="46">
    <w:abstractNumId w:val="5"/>
  </w:num>
  <w:num w:numId="47">
    <w:abstractNumId w:val="5"/>
  </w:num>
  <w:num w:numId="48">
    <w:abstractNumId w:val="5"/>
  </w:num>
  <w:num w:numId="49">
    <w:abstractNumId w:val="39"/>
  </w:num>
  <w:num w:numId="50">
    <w:abstractNumId w:val="28"/>
  </w:num>
  <w:num w:numId="51">
    <w:abstractNumId w:val="28"/>
  </w:num>
  <w:num w:numId="52">
    <w:abstractNumId w:val="28"/>
  </w:num>
  <w:num w:numId="53">
    <w:abstractNumId w:val="34"/>
  </w:num>
  <w:num w:numId="54">
    <w:abstractNumId w:val="8"/>
  </w:num>
  <w:num w:numId="55">
    <w:abstractNumId w:val="8"/>
  </w:num>
  <w:num w:numId="56">
    <w:abstractNumId w:val="8"/>
  </w:num>
  <w:num w:numId="57">
    <w:abstractNumId w:val="8"/>
  </w:num>
  <w:num w:numId="58">
    <w:abstractNumId w:val="8"/>
  </w:num>
  <w:num w:numId="59">
    <w:abstractNumId w:val="8"/>
  </w:num>
  <w:num w:numId="60">
    <w:abstractNumId w:val="8"/>
  </w:num>
  <w:num w:numId="61">
    <w:abstractNumId w:val="8"/>
  </w:num>
  <w:num w:numId="62">
    <w:abstractNumId w:val="8"/>
  </w:num>
  <w:num w:numId="63">
    <w:abstractNumId w:val="22"/>
  </w:num>
  <w:num w:numId="64">
    <w:abstractNumId w:val="22"/>
  </w:num>
  <w:num w:numId="65">
    <w:abstractNumId w:val="22"/>
  </w:num>
  <w:num w:numId="66">
    <w:abstractNumId w:val="29"/>
  </w:num>
  <w:num w:numId="67">
    <w:abstractNumId w:val="48"/>
  </w:num>
  <w:num w:numId="68">
    <w:abstractNumId w:val="27"/>
  </w:num>
  <w:num w:numId="69">
    <w:abstractNumId w:val="11"/>
  </w:num>
  <w:num w:numId="70">
    <w:abstractNumId w:val="35"/>
  </w:num>
  <w:num w:numId="71">
    <w:abstractNumId w:val="38"/>
  </w:num>
  <w:num w:numId="72">
    <w:abstractNumId w:val="37"/>
  </w:num>
  <w:num w:numId="73">
    <w:abstractNumId w:val="30"/>
  </w:num>
  <w:num w:numId="74">
    <w:abstractNumId w:val="45"/>
  </w:num>
  <w:num w:numId="75">
    <w:abstractNumId w:val="40"/>
  </w:num>
  <w:num w:numId="76">
    <w:abstractNumId w:val="7"/>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hyphenationZone w:val="425"/>
  <w:doNotHyphenateCaps/>
  <w:clickAndTypeStyle w:val="BodyText"/>
  <w:drawingGridHorizontalSpacing w:val="11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D13"/>
    <w:rsid w:val="00003D95"/>
    <w:rsid w:val="000043A4"/>
    <w:rsid w:val="00032948"/>
    <w:rsid w:val="000420D8"/>
    <w:rsid w:val="000448A8"/>
    <w:rsid w:val="00045C4D"/>
    <w:rsid w:val="00053003"/>
    <w:rsid w:val="00054FF7"/>
    <w:rsid w:val="0006347C"/>
    <w:rsid w:val="000659BB"/>
    <w:rsid w:val="00066638"/>
    <w:rsid w:val="0006750C"/>
    <w:rsid w:val="00071644"/>
    <w:rsid w:val="00073CFE"/>
    <w:rsid w:val="00076E5B"/>
    <w:rsid w:val="0008061C"/>
    <w:rsid w:val="00081D47"/>
    <w:rsid w:val="000908D6"/>
    <w:rsid w:val="00091D2B"/>
    <w:rsid w:val="00096B7A"/>
    <w:rsid w:val="000A1A14"/>
    <w:rsid w:val="000A3DF8"/>
    <w:rsid w:val="000A4332"/>
    <w:rsid w:val="000A7C23"/>
    <w:rsid w:val="000B3269"/>
    <w:rsid w:val="000B361B"/>
    <w:rsid w:val="000B3FF3"/>
    <w:rsid w:val="000C3F32"/>
    <w:rsid w:val="000C4EBC"/>
    <w:rsid w:val="000D39CD"/>
    <w:rsid w:val="000D40D2"/>
    <w:rsid w:val="000D471F"/>
    <w:rsid w:val="000E0D7D"/>
    <w:rsid w:val="000E78C0"/>
    <w:rsid w:val="000F42E1"/>
    <w:rsid w:val="000F54EF"/>
    <w:rsid w:val="00100A04"/>
    <w:rsid w:val="0010426C"/>
    <w:rsid w:val="001102AF"/>
    <w:rsid w:val="001121F0"/>
    <w:rsid w:val="00113574"/>
    <w:rsid w:val="001139FD"/>
    <w:rsid w:val="00113AB5"/>
    <w:rsid w:val="00113AEA"/>
    <w:rsid w:val="00120CB7"/>
    <w:rsid w:val="0012210E"/>
    <w:rsid w:val="00126198"/>
    <w:rsid w:val="001316AB"/>
    <w:rsid w:val="0013380D"/>
    <w:rsid w:val="00135129"/>
    <w:rsid w:val="00136FB2"/>
    <w:rsid w:val="00144206"/>
    <w:rsid w:val="00145093"/>
    <w:rsid w:val="001475B1"/>
    <w:rsid w:val="001477C1"/>
    <w:rsid w:val="001548A2"/>
    <w:rsid w:val="001574DC"/>
    <w:rsid w:val="00157A6B"/>
    <w:rsid w:val="00162C42"/>
    <w:rsid w:val="001639AE"/>
    <w:rsid w:val="00163F61"/>
    <w:rsid w:val="00175228"/>
    <w:rsid w:val="00180785"/>
    <w:rsid w:val="0018494A"/>
    <w:rsid w:val="0018656F"/>
    <w:rsid w:val="00190B2B"/>
    <w:rsid w:val="00197CF8"/>
    <w:rsid w:val="001A1B62"/>
    <w:rsid w:val="001A2B50"/>
    <w:rsid w:val="001B3138"/>
    <w:rsid w:val="001B7986"/>
    <w:rsid w:val="001C2BDD"/>
    <w:rsid w:val="001C752C"/>
    <w:rsid w:val="001D3B7C"/>
    <w:rsid w:val="001D41B2"/>
    <w:rsid w:val="001D5DFD"/>
    <w:rsid w:val="001D709A"/>
    <w:rsid w:val="001D798C"/>
    <w:rsid w:val="001E3896"/>
    <w:rsid w:val="001E5049"/>
    <w:rsid w:val="001E6F83"/>
    <w:rsid w:val="001E7670"/>
    <w:rsid w:val="001F2044"/>
    <w:rsid w:val="001F29E1"/>
    <w:rsid w:val="001F4DD5"/>
    <w:rsid w:val="001F647C"/>
    <w:rsid w:val="001F7947"/>
    <w:rsid w:val="00201991"/>
    <w:rsid w:val="00204602"/>
    <w:rsid w:val="00204839"/>
    <w:rsid w:val="00207DD1"/>
    <w:rsid w:val="00211908"/>
    <w:rsid w:val="00213FD7"/>
    <w:rsid w:val="00223665"/>
    <w:rsid w:val="00227B7D"/>
    <w:rsid w:val="00232E4C"/>
    <w:rsid w:val="00235819"/>
    <w:rsid w:val="002370A2"/>
    <w:rsid w:val="00237FE9"/>
    <w:rsid w:val="00244044"/>
    <w:rsid w:val="002441A3"/>
    <w:rsid w:val="00244221"/>
    <w:rsid w:val="00247681"/>
    <w:rsid w:val="00252A38"/>
    <w:rsid w:val="00261089"/>
    <w:rsid w:val="00264724"/>
    <w:rsid w:val="0027278E"/>
    <w:rsid w:val="00274F98"/>
    <w:rsid w:val="00276C61"/>
    <w:rsid w:val="00277327"/>
    <w:rsid w:val="00282BC8"/>
    <w:rsid w:val="002835CE"/>
    <w:rsid w:val="002A406B"/>
    <w:rsid w:val="002A6AAB"/>
    <w:rsid w:val="002B19DE"/>
    <w:rsid w:val="002B3AD7"/>
    <w:rsid w:val="002B4786"/>
    <w:rsid w:val="002C36B7"/>
    <w:rsid w:val="002C7E83"/>
    <w:rsid w:val="002D5F5E"/>
    <w:rsid w:val="002E09F2"/>
    <w:rsid w:val="002E4197"/>
    <w:rsid w:val="002E6C2A"/>
    <w:rsid w:val="002E7CE7"/>
    <w:rsid w:val="002F2F6B"/>
    <w:rsid w:val="002F4EA6"/>
    <w:rsid w:val="002F7535"/>
    <w:rsid w:val="0030629B"/>
    <w:rsid w:val="00310A0A"/>
    <w:rsid w:val="00317D7F"/>
    <w:rsid w:val="00320E1D"/>
    <w:rsid w:val="00320F7D"/>
    <w:rsid w:val="0032752D"/>
    <w:rsid w:val="00330276"/>
    <w:rsid w:val="003443BF"/>
    <w:rsid w:val="00345495"/>
    <w:rsid w:val="003515D1"/>
    <w:rsid w:val="00355127"/>
    <w:rsid w:val="00356DD7"/>
    <w:rsid w:val="00363A5A"/>
    <w:rsid w:val="0036431C"/>
    <w:rsid w:val="0036734B"/>
    <w:rsid w:val="00371BEF"/>
    <w:rsid w:val="00377446"/>
    <w:rsid w:val="00380C7B"/>
    <w:rsid w:val="00381899"/>
    <w:rsid w:val="003846A5"/>
    <w:rsid w:val="00385015"/>
    <w:rsid w:val="00385C48"/>
    <w:rsid w:val="00387F0B"/>
    <w:rsid w:val="00391FDB"/>
    <w:rsid w:val="003946EE"/>
    <w:rsid w:val="00395D68"/>
    <w:rsid w:val="003A0B37"/>
    <w:rsid w:val="003A0F53"/>
    <w:rsid w:val="003A2960"/>
    <w:rsid w:val="003A46C9"/>
    <w:rsid w:val="003A4769"/>
    <w:rsid w:val="003B3AAA"/>
    <w:rsid w:val="003B46B3"/>
    <w:rsid w:val="003B56E5"/>
    <w:rsid w:val="003C25A1"/>
    <w:rsid w:val="003C599E"/>
    <w:rsid w:val="003C5AE4"/>
    <w:rsid w:val="003C6219"/>
    <w:rsid w:val="003D1F16"/>
    <w:rsid w:val="003D560A"/>
    <w:rsid w:val="003D6F36"/>
    <w:rsid w:val="003E0AB0"/>
    <w:rsid w:val="003E36AA"/>
    <w:rsid w:val="003E5C8B"/>
    <w:rsid w:val="003E68E9"/>
    <w:rsid w:val="003F23D2"/>
    <w:rsid w:val="003F2C76"/>
    <w:rsid w:val="004062BE"/>
    <w:rsid w:val="00411A38"/>
    <w:rsid w:val="00422E65"/>
    <w:rsid w:val="0042375C"/>
    <w:rsid w:val="00425EDD"/>
    <w:rsid w:val="0042672C"/>
    <w:rsid w:val="004308D2"/>
    <w:rsid w:val="0044047B"/>
    <w:rsid w:val="00441AB5"/>
    <w:rsid w:val="00445B60"/>
    <w:rsid w:val="004515B9"/>
    <w:rsid w:val="00453123"/>
    <w:rsid w:val="004539C8"/>
    <w:rsid w:val="004560AA"/>
    <w:rsid w:val="00460028"/>
    <w:rsid w:val="00463320"/>
    <w:rsid w:val="00463F92"/>
    <w:rsid w:val="00464404"/>
    <w:rsid w:val="0046677C"/>
    <w:rsid w:val="0046695C"/>
    <w:rsid w:val="00466C19"/>
    <w:rsid w:val="00466DD1"/>
    <w:rsid w:val="00481383"/>
    <w:rsid w:val="00484148"/>
    <w:rsid w:val="00487EB5"/>
    <w:rsid w:val="00491DC6"/>
    <w:rsid w:val="00492044"/>
    <w:rsid w:val="004933ED"/>
    <w:rsid w:val="00497633"/>
    <w:rsid w:val="004A0C9F"/>
    <w:rsid w:val="004A3893"/>
    <w:rsid w:val="004B0E6D"/>
    <w:rsid w:val="004B6035"/>
    <w:rsid w:val="004C0A4F"/>
    <w:rsid w:val="004C2F5C"/>
    <w:rsid w:val="004C3473"/>
    <w:rsid w:val="004C74B7"/>
    <w:rsid w:val="004D0E1D"/>
    <w:rsid w:val="004D182A"/>
    <w:rsid w:val="004D6AF2"/>
    <w:rsid w:val="004D7B84"/>
    <w:rsid w:val="004E5C57"/>
    <w:rsid w:val="004E7B20"/>
    <w:rsid w:val="004F17F7"/>
    <w:rsid w:val="004F5078"/>
    <w:rsid w:val="004F69F1"/>
    <w:rsid w:val="004F6DD8"/>
    <w:rsid w:val="004F72F9"/>
    <w:rsid w:val="00501663"/>
    <w:rsid w:val="005114BB"/>
    <w:rsid w:val="00512705"/>
    <w:rsid w:val="0052391D"/>
    <w:rsid w:val="00524526"/>
    <w:rsid w:val="00530763"/>
    <w:rsid w:val="005332CF"/>
    <w:rsid w:val="005353D8"/>
    <w:rsid w:val="0054167C"/>
    <w:rsid w:val="00543FB3"/>
    <w:rsid w:val="00550B96"/>
    <w:rsid w:val="0055183C"/>
    <w:rsid w:val="00552FAC"/>
    <w:rsid w:val="0055680B"/>
    <w:rsid w:val="00564600"/>
    <w:rsid w:val="005729D4"/>
    <w:rsid w:val="005730A9"/>
    <w:rsid w:val="00573606"/>
    <w:rsid w:val="0057512B"/>
    <w:rsid w:val="005764AE"/>
    <w:rsid w:val="00582569"/>
    <w:rsid w:val="00582849"/>
    <w:rsid w:val="005A0C67"/>
    <w:rsid w:val="005A6C35"/>
    <w:rsid w:val="005B04C9"/>
    <w:rsid w:val="005B0539"/>
    <w:rsid w:val="005B5193"/>
    <w:rsid w:val="005C1481"/>
    <w:rsid w:val="005C5063"/>
    <w:rsid w:val="005C72F2"/>
    <w:rsid w:val="005D140B"/>
    <w:rsid w:val="005F4341"/>
    <w:rsid w:val="005F5FC3"/>
    <w:rsid w:val="005F72D4"/>
    <w:rsid w:val="005F7795"/>
    <w:rsid w:val="006063E5"/>
    <w:rsid w:val="0061125B"/>
    <w:rsid w:val="00615A3E"/>
    <w:rsid w:val="00620822"/>
    <w:rsid w:val="00623333"/>
    <w:rsid w:val="00625AF8"/>
    <w:rsid w:val="00631149"/>
    <w:rsid w:val="00631A1F"/>
    <w:rsid w:val="00631AF9"/>
    <w:rsid w:val="00632734"/>
    <w:rsid w:val="00633093"/>
    <w:rsid w:val="0063750F"/>
    <w:rsid w:val="00637617"/>
    <w:rsid w:val="00641F5F"/>
    <w:rsid w:val="006427BF"/>
    <w:rsid w:val="006513D2"/>
    <w:rsid w:val="00651979"/>
    <w:rsid w:val="00654795"/>
    <w:rsid w:val="00655287"/>
    <w:rsid w:val="006571C7"/>
    <w:rsid w:val="00666C42"/>
    <w:rsid w:val="00685422"/>
    <w:rsid w:val="0069191B"/>
    <w:rsid w:val="00692AD3"/>
    <w:rsid w:val="00693146"/>
    <w:rsid w:val="00695A35"/>
    <w:rsid w:val="00695AA3"/>
    <w:rsid w:val="0069714C"/>
    <w:rsid w:val="00697A85"/>
    <w:rsid w:val="006A0CEC"/>
    <w:rsid w:val="006A1EF4"/>
    <w:rsid w:val="006B371F"/>
    <w:rsid w:val="006D1B20"/>
    <w:rsid w:val="006D355A"/>
    <w:rsid w:val="006F114B"/>
    <w:rsid w:val="006F46CA"/>
    <w:rsid w:val="006F53BF"/>
    <w:rsid w:val="006F5516"/>
    <w:rsid w:val="006F5BF7"/>
    <w:rsid w:val="006F72BC"/>
    <w:rsid w:val="007067BA"/>
    <w:rsid w:val="007073B4"/>
    <w:rsid w:val="00707BFC"/>
    <w:rsid w:val="007108ED"/>
    <w:rsid w:val="00712184"/>
    <w:rsid w:val="00714D13"/>
    <w:rsid w:val="00720426"/>
    <w:rsid w:val="00721DBE"/>
    <w:rsid w:val="007238EA"/>
    <w:rsid w:val="00726D81"/>
    <w:rsid w:val="00726F9A"/>
    <w:rsid w:val="0072784D"/>
    <w:rsid w:val="00733A16"/>
    <w:rsid w:val="00736954"/>
    <w:rsid w:val="007379A8"/>
    <w:rsid w:val="00743586"/>
    <w:rsid w:val="0075170E"/>
    <w:rsid w:val="00752173"/>
    <w:rsid w:val="007528C9"/>
    <w:rsid w:val="00757D6C"/>
    <w:rsid w:val="00761C1E"/>
    <w:rsid w:val="00767FC6"/>
    <w:rsid w:val="00774E1F"/>
    <w:rsid w:val="00777D55"/>
    <w:rsid w:val="00782298"/>
    <w:rsid w:val="00783871"/>
    <w:rsid w:val="00785E86"/>
    <w:rsid w:val="00785FAC"/>
    <w:rsid w:val="007920F8"/>
    <w:rsid w:val="007A09E5"/>
    <w:rsid w:val="007A2E17"/>
    <w:rsid w:val="007B0713"/>
    <w:rsid w:val="007B3A72"/>
    <w:rsid w:val="007B5D98"/>
    <w:rsid w:val="007D368A"/>
    <w:rsid w:val="007D4136"/>
    <w:rsid w:val="007D5ACE"/>
    <w:rsid w:val="007D6E7B"/>
    <w:rsid w:val="007E3644"/>
    <w:rsid w:val="007E43BC"/>
    <w:rsid w:val="007E6223"/>
    <w:rsid w:val="007E6DFE"/>
    <w:rsid w:val="007F6AC1"/>
    <w:rsid w:val="00805510"/>
    <w:rsid w:val="0081008F"/>
    <w:rsid w:val="008136BC"/>
    <w:rsid w:val="008179F5"/>
    <w:rsid w:val="0082561D"/>
    <w:rsid w:val="00826C23"/>
    <w:rsid w:val="0083396C"/>
    <w:rsid w:val="00834ACF"/>
    <w:rsid w:val="008369C4"/>
    <w:rsid w:val="008517B6"/>
    <w:rsid w:val="00853C9F"/>
    <w:rsid w:val="00856635"/>
    <w:rsid w:val="00856BC4"/>
    <w:rsid w:val="00856CD1"/>
    <w:rsid w:val="00857962"/>
    <w:rsid w:val="00863D8E"/>
    <w:rsid w:val="0086412B"/>
    <w:rsid w:val="0087060C"/>
    <w:rsid w:val="00870A1B"/>
    <w:rsid w:val="00870DCC"/>
    <w:rsid w:val="0087112A"/>
    <w:rsid w:val="0087141C"/>
    <w:rsid w:val="0088163C"/>
    <w:rsid w:val="00885A04"/>
    <w:rsid w:val="00891BD4"/>
    <w:rsid w:val="00897664"/>
    <w:rsid w:val="0089770D"/>
    <w:rsid w:val="00897758"/>
    <w:rsid w:val="008A1276"/>
    <w:rsid w:val="008A7F8E"/>
    <w:rsid w:val="008C68EF"/>
    <w:rsid w:val="008D169A"/>
    <w:rsid w:val="008D3E6A"/>
    <w:rsid w:val="008D47DC"/>
    <w:rsid w:val="008D48B6"/>
    <w:rsid w:val="008E02F0"/>
    <w:rsid w:val="008E1A71"/>
    <w:rsid w:val="008E6FFB"/>
    <w:rsid w:val="008E7ED5"/>
    <w:rsid w:val="008F22FF"/>
    <w:rsid w:val="008F444D"/>
    <w:rsid w:val="008F5390"/>
    <w:rsid w:val="00905176"/>
    <w:rsid w:val="00905F4D"/>
    <w:rsid w:val="00906B2E"/>
    <w:rsid w:val="00917887"/>
    <w:rsid w:val="00921772"/>
    <w:rsid w:val="00921872"/>
    <w:rsid w:val="00922B53"/>
    <w:rsid w:val="00930757"/>
    <w:rsid w:val="00932AEE"/>
    <w:rsid w:val="009340BE"/>
    <w:rsid w:val="009354A6"/>
    <w:rsid w:val="00940AF0"/>
    <w:rsid w:val="009412B2"/>
    <w:rsid w:val="009425AC"/>
    <w:rsid w:val="009426DC"/>
    <w:rsid w:val="009504E2"/>
    <w:rsid w:val="0095501F"/>
    <w:rsid w:val="009555D4"/>
    <w:rsid w:val="00956293"/>
    <w:rsid w:val="00962D02"/>
    <w:rsid w:val="0096679C"/>
    <w:rsid w:val="009673B5"/>
    <w:rsid w:val="00970B19"/>
    <w:rsid w:val="00973517"/>
    <w:rsid w:val="00976F9D"/>
    <w:rsid w:val="00982E75"/>
    <w:rsid w:val="00983B71"/>
    <w:rsid w:val="00986D5A"/>
    <w:rsid w:val="009969BD"/>
    <w:rsid w:val="009971C1"/>
    <w:rsid w:val="009A1DF4"/>
    <w:rsid w:val="009A2C02"/>
    <w:rsid w:val="009B30D7"/>
    <w:rsid w:val="009B43A1"/>
    <w:rsid w:val="009B54A0"/>
    <w:rsid w:val="009C22FA"/>
    <w:rsid w:val="009C2C30"/>
    <w:rsid w:val="009C2C76"/>
    <w:rsid w:val="009C4A69"/>
    <w:rsid w:val="009C4BBF"/>
    <w:rsid w:val="009D215E"/>
    <w:rsid w:val="009D2B4A"/>
    <w:rsid w:val="009D41DD"/>
    <w:rsid w:val="009D739F"/>
    <w:rsid w:val="009E0216"/>
    <w:rsid w:val="009E1230"/>
    <w:rsid w:val="009E13CF"/>
    <w:rsid w:val="009E2592"/>
    <w:rsid w:val="009E2F87"/>
    <w:rsid w:val="009E41DD"/>
    <w:rsid w:val="009E47AA"/>
    <w:rsid w:val="009F34B3"/>
    <w:rsid w:val="009F525A"/>
    <w:rsid w:val="009F7963"/>
    <w:rsid w:val="00A10C41"/>
    <w:rsid w:val="00A149F2"/>
    <w:rsid w:val="00A14A4B"/>
    <w:rsid w:val="00A14A91"/>
    <w:rsid w:val="00A15978"/>
    <w:rsid w:val="00A163D8"/>
    <w:rsid w:val="00A21909"/>
    <w:rsid w:val="00A252E0"/>
    <w:rsid w:val="00A27A7A"/>
    <w:rsid w:val="00A323B0"/>
    <w:rsid w:val="00A3285F"/>
    <w:rsid w:val="00A32F2E"/>
    <w:rsid w:val="00A33B52"/>
    <w:rsid w:val="00A36563"/>
    <w:rsid w:val="00A367F6"/>
    <w:rsid w:val="00A4101F"/>
    <w:rsid w:val="00A41A5C"/>
    <w:rsid w:val="00A437CE"/>
    <w:rsid w:val="00A444FA"/>
    <w:rsid w:val="00A44622"/>
    <w:rsid w:val="00A44757"/>
    <w:rsid w:val="00A46075"/>
    <w:rsid w:val="00A57CFC"/>
    <w:rsid w:val="00A6234F"/>
    <w:rsid w:val="00A659AE"/>
    <w:rsid w:val="00A65D77"/>
    <w:rsid w:val="00A71783"/>
    <w:rsid w:val="00A755AA"/>
    <w:rsid w:val="00A849C5"/>
    <w:rsid w:val="00A84B54"/>
    <w:rsid w:val="00A85FF4"/>
    <w:rsid w:val="00A86F54"/>
    <w:rsid w:val="00A876F8"/>
    <w:rsid w:val="00A903F5"/>
    <w:rsid w:val="00A91A87"/>
    <w:rsid w:val="00AA4035"/>
    <w:rsid w:val="00AB09FE"/>
    <w:rsid w:val="00AB2A87"/>
    <w:rsid w:val="00AB3374"/>
    <w:rsid w:val="00AB34BE"/>
    <w:rsid w:val="00AB5CAB"/>
    <w:rsid w:val="00AC2C6D"/>
    <w:rsid w:val="00AC5F56"/>
    <w:rsid w:val="00AC6193"/>
    <w:rsid w:val="00AD734C"/>
    <w:rsid w:val="00AD78B0"/>
    <w:rsid w:val="00AE1F59"/>
    <w:rsid w:val="00AE3319"/>
    <w:rsid w:val="00AE42AF"/>
    <w:rsid w:val="00AE5700"/>
    <w:rsid w:val="00AE5CCF"/>
    <w:rsid w:val="00AE6AF7"/>
    <w:rsid w:val="00AF0279"/>
    <w:rsid w:val="00AF0D95"/>
    <w:rsid w:val="00AF2E48"/>
    <w:rsid w:val="00AF615B"/>
    <w:rsid w:val="00AF667A"/>
    <w:rsid w:val="00B00354"/>
    <w:rsid w:val="00B01900"/>
    <w:rsid w:val="00B03143"/>
    <w:rsid w:val="00B034A8"/>
    <w:rsid w:val="00B0585C"/>
    <w:rsid w:val="00B0620F"/>
    <w:rsid w:val="00B06F79"/>
    <w:rsid w:val="00B12E32"/>
    <w:rsid w:val="00B136C6"/>
    <w:rsid w:val="00B13E1E"/>
    <w:rsid w:val="00B17EBA"/>
    <w:rsid w:val="00B201CC"/>
    <w:rsid w:val="00B21635"/>
    <w:rsid w:val="00B21FC0"/>
    <w:rsid w:val="00B34533"/>
    <w:rsid w:val="00B34932"/>
    <w:rsid w:val="00B357D0"/>
    <w:rsid w:val="00B40C1E"/>
    <w:rsid w:val="00B425ED"/>
    <w:rsid w:val="00B43874"/>
    <w:rsid w:val="00B4389F"/>
    <w:rsid w:val="00B43C65"/>
    <w:rsid w:val="00B47F95"/>
    <w:rsid w:val="00B534F2"/>
    <w:rsid w:val="00B54F4F"/>
    <w:rsid w:val="00B63794"/>
    <w:rsid w:val="00B6686E"/>
    <w:rsid w:val="00B66DC6"/>
    <w:rsid w:val="00B67199"/>
    <w:rsid w:val="00B67FCB"/>
    <w:rsid w:val="00B75306"/>
    <w:rsid w:val="00B75C73"/>
    <w:rsid w:val="00B84B81"/>
    <w:rsid w:val="00B85D6D"/>
    <w:rsid w:val="00B9036C"/>
    <w:rsid w:val="00B93F23"/>
    <w:rsid w:val="00B9456B"/>
    <w:rsid w:val="00B94608"/>
    <w:rsid w:val="00BA5E0C"/>
    <w:rsid w:val="00BA70FA"/>
    <w:rsid w:val="00BB31A9"/>
    <w:rsid w:val="00BC08B0"/>
    <w:rsid w:val="00BC1524"/>
    <w:rsid w:val="00BD11A2"/>
    <w:rsid w:val="00BD11AF"/>
    <w:rsid w:val="00BD3568"/>
    <w:rsid w:val="00BD364E"/>
    <w:rsid w:val="00BD6993"/>
    <w:rsid w:val="00BE1BEC"/>
    <w:rsid w:val="00BF69E8"/>
    <w:rsid w:val="00C000AE"/>
    <w:rsid w:val="00C02E4B"/>
    <w:rsid w:val="00C06891"/>
    <w:rsid w:val="00C07860"/>
    <w:rsid w:val="00C130F6"/>
    <w:rsid w:val="00C13345"/>
    <w:rsid w:val="00C22A57"/>
    <w:rsid w:val="00C23C4B"/>
    <w:rsid w:val="00C32741"/>
    <w:rsid w:val="00C37636"/>
    <w:rsid w:val="00C40765"/>
    <w:rsid w:val="00C46DC8"/>
    <w:rsid w:val="00C47A77"/>
    <w:rsid w:val="00C51EA5"/>
    <w:rsid w:val="00C528B9"/>
    <w:rsid w:val="00C53133"/>
    <w:rsid w:val="00C531DA"/>
    <w:rsid w:val="00C613E1"/>
    <w:rsid w:val="00C65724"/>
    <w:rsid w:val="00C7049F"/>
    <w:rsid w:val="00C748BD"/>
    <w:rsid w:val="00C75503"/>
    <w:rsid w:val="00C75E67"/>
    <w:rsid w:val="00C80697"/>
    <w:rsid w:val="00C80FDB"/>
    <w:rsid w:val="00C82699"/>
    <w:rsid w:val="00C9074E"/>
    <w:rsid w:val="00C9142C"/>
    <w:rsid w:val="00C91AE4"/>
    <w:rsid w:val="00C92711"/>
    <w:rsid w:val="00C9540A"/>
    <w:rsid w:val="00C954BF"/>
    <w:rsid w:val="00C95D0A"/>
    <w:rsid w:val="00C965D4"/>
    <w:rsid w:val="00C976CE"/>
    <w:rsid w:val="00CA691F"/>
    <w:rsid w:val="00CA6970"/>
    <w:rsid w:val="00CB24A4"/>
    <w:rsid w:val="00CB5315"/>
    <w:rsid w:val="00CB5860"/>
    <w:rsid w:val="00CB59B3"/>
    <w:rsid w:val="00CB5C9E"/>
    <w:rsid w:val="00CB7C20"/>
    <w:rsid w:val="00CC3395"/>
    <w:rsid w:val="00CC4475"/>
    <w:rsid w:val="00CD65BE"/>
    <w:rsid w:val="00CD7575"/>
    <w:rsid w:val="00CE355B"/>
    <w:rsid w:val="00CE7AB5"/>
    <w:rsid w:val="00CF35FB"/>
    <w:rsid w:val="00CF6926"/>
    <w:rsid w:val="00D105A7"/>
    <w:rsid w:val="00D11350"/>
    <w:rsid w:val="00D127D1"/>
    <w:rsid w:val="00D21C83"/>
    <w:rsid w:val="00D3428B"/>
    <w:rsid w:val="00D40694"/>
    <w:rsid w:val="00D41E30"/>
    <w:rsid w:val="00D46A6C"/>
    <w:rsid w:val="00D50131"/>
    <w:rsid w:val="00D52150"/>
    <w:rsid w:val="00D57C08"/>
    <w:rsid w:val="00D705B1"/>
    <w:rsid w:val="00D76E20"/>
    <w:rsid w:val="00D82B38"/>
    <w:rsid w:val="00D847AD"/>
    <w:rsid w:val="00D848E5"/>
    <w:rsid w:val="00D86532"/>
    <w:rsid w:val="00D879DA"/>
    <w:rsid w:val="00D90F57"/>
    <w:rsid w:val="00DA6C48"/>
    <w:rsid w:val="00DB4005"/>
    <w:rsid w:val="00DB4DAA"/>
    <w:rsid w:val="00DB585F"/>
    <w:rsid w:val="00DC1CA6"/>
    <w:rsid w:val="00DC30BB"/>
    <w:rsid w:val="00DD08DA"/>
    <w:rsid w:val="00DD6174"/>
    <w:rsid w:val="00DE1C55"/>
    <w:rsid w:val="00DE5085"/>
    <w:rsid w:val="00DE75E2"/>
    <w:rsid w:val="00DF0100"/>
    <w:rsid w:val="00DF2487"/>
    <w:rsid w:val="00DF398E"/>
    <w:rsid w:val="00E0238C"/>
    <w:rsid w:val="00E03A15"/>
    <w:rsid w:val="00E042BC"/>
    <w:rsid w:val="00E11D00"/>
    <w:rsid w:val="00E14C95"/>
    <w:rsid w:val="00E20AC8"/>
    <w:rsid w:val="00E259F1"/>
    <w:rsid w:val="00E2706B"/>
    <w:rsid w:val="00E30D7A"/>
    <w:rsid w:val="00E311B5"/>
    <w:rsid w:val="00E31519"/>
    <w:rsid w:val="00E36E66"/>
    <w:rsid w:val="00E37CF6"/>
    <w:rsid w:val="00E37F22"/>
    <w:rsid w:val="00E42CF6"/>
    <w:rsid w:val="00E4569D"/>
    <w:rsid w:val="00E4733C"/>
    <w:rsid w:val="00E47BC3"/>
    <w:rsid w:val="00E60CCC"/>
    <w:rsid w:val="00E67B20"/>
    <w:rsid w:val="00E701BF"/>
    <w:rsid w:val="00E711D8"/>
    <w:rsid w:val="00E7550C"/>
    <w:rsid w:val="00E8177D"/>
    <w:rsid w:val="00E83A29"/>
    <w:rsid w:val="00E9467E"/>
    <w:rsid w:val="00E96216"/>
    <w:rsid w:val="00E96B82"/>
    <w:rsid w:val="00EA0719"/>
    <w:rsid w:val="00EA4DD7"/>
    <w:rsid w:val="00EA6DCD"/>
    <w:rsid w:val="00EB1945"/>
    <w:rsid w:val="00EB6DBD"/>
    <w:rsid w:val="00EC138C"/>
    <w:rsid w:val="00EC3208"/>
    <w:rsid w:val="00ED2684"/>
    <w:rsid w:val="00ED3515"/>
    <w:rsid w:val="00ED51A3"/>
    <w:rsid w:val="00ED53ED"/>
    <w:rsid w:val="00EE1910"/>
    <w:rsid w:val="00EE2C40"/>
    <w:rsid w:val="00EE33C3"/>
    <w:rsid w:val="00EF0454"/>
    <w:rsid w:val="00EF1238"/>
    <w:rsid w:val="00F02130"/>
    <w:rsid w:val="00F050FE"/>
    <w:rsid w:val="00F11318"/>
    <w:rsid w:val="00F1531A"/>
    <w:rsid w:val="00F155DC"/>
    <w:rsid w:val="00F202BE"/>
    <w:rsid w:val="00F262B6"/>
    <w:rsid w:val="00F26B1C"/>
    <w:rsid w:val="00F26CAA"/>
    <w:rsid w:val="00F34253"/>
    <w:rsid w:val="00F370EF"/>
    <w:rsid w:val="00F40CDE"/>
    <w:rsid w:val="00F41549"/>
    <w:rsid w:val="00F47083"/>
    <w:rsid w:val="00F52AC3"/>
    <w:rsid w:val="00F579A3"/>
    <w:rsid w:val="00F663D6"/>
    <w:rsid w:val="00F70663"/>
    <w:rsid w:val="00F710A0"/>
    <w:rsid w:val="00F77CD6"/>
    <w:rsid w:val="00F8146C"/>
    <w:rsid w:val="00F81F16"/>
    <w:rsid w:val="00F84E3C"/>
    <w:rsid w:val="00F85441"/>
    <w:rsid w:val="00F87F67"/>
    <w:rsid w:val="00F90397"/>
    <w:rsid w:val="00F92E3C"/>
    <w:rsid w:val="00F931D3"/>
    <w:rsid w:val="00FA2478"/>
    <w:rsid w:val="00FA488F"/>
    <w:rsid w:val="00FA639F"/>
    <w:rsid w:val="00FB02D4"/>
    <w:rsid w:val="00FB0B78"/>
    <w:rsid w:val="00FB3C2B"/>
    <w:rsid w:val="00FB5A77"/>
    <w:rsid w:val="00FD34EC"/>
    <w:rsid w:val="00FE18BD"/>
    <w:rsid w:val="00FE4F51"/>
    <w:rsid w:val="00FE5007"/>
    <w:rsid w:val="00FF3BBC"/>
    <w:rsid w:val="00FF478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113A7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0" w:defQFormat="0" w:count="276">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lsdException w:name="heading 6" w:semiHidden="0" w:uiPriority="0"/>
    <w:lsdException w:name="heading 7" w:semiHidden="0" w:uiPriority="0"/>
    <w:lsdException w:name="heading 8" w:semiHidden="0" w:uiPriority="0"/>
    <w:lsdException w:name="heading 9" w:semiHidden="0" w:uiPriority="0"/>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iPriority="0" w:unhideWhenUsed="1"/>
    <w:lsdException w:name="annotation text" w:locked="1" w:unhideWhenUsed="1"/>
    <w:lsdException w:name="header" w:locked="1" w:uiPriority="0" w:unhideWhenUsed="1"/>
    <w:lsdException w:name="footer" w:locked="1" w:uiPriority="0" w:unhideWhenUsed="1"/>
    <w:lsdException w:name="index heading" w:locked="1" w:unhideWhenUsed="1"/>
    <w:lsdException w:name="caption" w:uiPriority="0" w:unhideWhenUsed="1"/>
    <w:lsdException w:name="table of figures" w:locked="1" w:unhideWhenUsed="1"/>
    <w:lsdException w:name="envelope address" w:locked="1" w:unhideWhenUsed="1"/>
    <w:lsdException w:name="envelope return" w:locked="1" w:unhideWhenUsed="1"/>
    <w:lsdException w:name="footnote reference" w:locked="1" w:uiPriority="0" w:unhideWhenUsed="1"/>
    <w:lsdException w:name="annotation reference" w:locked="1" w:unhideWhenUsed="1"/>
    <w:lsdException w:name="line number" w:locked="1" w:unhideWhenUsed="1"/>
    <w:lsdException w:name="page number" w:locked="1" w:uiPriority="0"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iPriority="0" w:unhideWhenUsed="1" w:qFormat="1"/>
    <w:lsdException w:name="Body Text Indent" w:locked="1" w:uiPriority="0"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1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iPriority="0" w:unhideWhenUsed="1"/>
    <w:lsdException w:name="Body Text Indent 3" w:locked="1" w:unhideWhenUsed="1"/>
    <w:lsdException w:name="Block Text" w:locked="1" w:uiPriority="0" w:unhideWhenUsed="1"/>
    <w:lsdException w:name="Hyperlink" w:locked="1" w:unhideWhenUsed="1"/>
    <w:lsdException w:name="FollowedHyperlink" w:locked="1" w:unhideWhenUsed="1"/>
    <w:lsdException w:name="Strong" w:semiHidden="0" w:uiPriority="0"/>
    <w:lsdException w:name="Emphasis" w:semiHidden="0" w:uiPriority="0"/>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unhideWhenUsed="1"/>
    <w:lsdException w:name="TOC Heading" w:semiHidden="0" w:uiPriority="39"/>
  </w:latentStyles>
  <w:style w:type="paragraph" w:default="1" w:styleId="Normal">
    <w:name w:val="Normal"/>
    <w:qFormat/>
    <w:rsid w:val="00113574"/>
    <w:rPr>
      <w:rFonts w:ascii="Arial" w:eastAsiaTheme="minorEastAsia" w:hAnsi="Arial" w:cs="Arial"/>
      <w:sz w:val="22"/>
      <w:szCs w:val="22"/>
      <w:lang w:eastAsia="en-US"/>
    </w:rPr>
  </w:style>
  <w:style w:type="paragraph" w:styleId="Heading1">
    <w:name w:val="heading 1"/>
    <w:basedOn w:val="Normal"/>
    <w:next w:val="BodyText"/>
    <w:link w:val="Heading1Char"/>
    <w:qFormat/>
    <w:rsid w:val="00113574"/>
    <w:pPr>
      <w:keepNext/>
      <w:numPr>
        <w:numId w:val="62"/>
      </w:numPr>
      <w:spacing w:before="240" w:after="240"/>
      <w:outlineLvl w:val="0"/>
    </w:pPr>
    <w:rPr>
      <w:rFonts w:eastAsia="Calibri" w:cs="Calibri"/>
      <w:b/>
      <w:caps/>
      <w:kern w:val="28"/>
      <w:lang w:eastAsia="de-DE"/>
    </w:rPr>
  </w:style>
  <w:style w:type="paragraph" w:styleId="Heading2">
    <w:name w:val="heading 2"/>
    <w:basedOn w:val="Heading1"/>
    <w:next w:val="BodyText"/>
    <w:link w:val="Heading2Char"/>
    <w:qFormat/>
    <w:rsid w:val="00113574"/>
    <w:pPr>
      <w:numPr>
        <w:ilvl w:val="1"/>
      </w:numPr>
      <w:spacing w:before="120" w:after="120"/>
      <w:jc w:val="both"/>
      <w:outlineLvl w:val="1"/>
    </w:pPr>
    <w:rPr>
      <w:rFonts w:eastAsia="MS Mincho" w:cs="Times New Roman"/>
      <w:caps w:val="0"/>
      <w:szCs w:val="20"/>
    </w:rPr>
  </w:style>
  <w:style w:type="paragraph" w:styleId="Heading3">
    <w:name w:val="heading 3"/>
    <w:basedOn w:val="Normal"/>
    <w:next w:val="BodyText"/>
    <w:link w:val="Heading3Char"/>
    <w:qFormat/>
    <w:rsid w:val="00113574"/>
    <w:pPr>
      <w:keepNext/>
      <w:numPr>
        <w:ilvl w:val="2"/>
        <w:numId w:val="62"/>
      </w:numPr>
      <w:spacing w:before="120" w:after="120"/>
      <w:outlineLvl w:val="2"/>
    </w:pPr>
    <w:rPr>
      <w:rFonts w:eastAsia="Calibri" w:cs="Calibri"/>
      <w:szCs w:val="20"/>
      <w:lang w:eastAsia="de-DE"/>
    </w:rPr>
  </w:style>
  <w:style w:type="paragraph" w:styleId="Heading4">
    <w:name w:val="heading 4"/>
    <w:basedOn w:val="Normal"/>
    <w:next w:val="Normal"/>
    <w:link w:val="Heading4Char"/>
    <w:qFormat/>
    <w:rsid w:val="00113574"/>
    <w:pPr>
      <w:keepNext/>
      <w:numPr>
        <w:ilvl w:val="3"/>
        <w:numId w:val="62"/>
      </w:numPr>
      <w:spacing w:before="120" w:after="120"/>
      <w:outlineLvl w:val="3"/>
    </w:pPr>
    <w:rPr>
      <w:szCs w:val="20"/>
      <w:lang w:eastAsia="de-DE"/>
    </w:rPr>
  </w:style>
  <w:style w:type="paragraph" w:styleId="Heading5">
    <w:name w:val="heading 5"/>
    <w:basedOn w:val="Normal"/>
    <w:next w:val="Normal"/>
    <w:link w:val="Heading5Char"/>
    <w:rsid w:val="00113574"/>
    <w:pPr>
      <w:numPr>
        <w:ilvl w:val="4"/>
        <w:numId w:val="62"/>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rsid w:val="00113574"/>
    <w:pPr>
      <w:numPr>
        <w:ilvl w:val="5"/>
        <w:numId w:val="62"/>
      </w:numPr>
      <w:spacing w:before="240" w:after="60"/>
      <w:outlineLvl w:val="5"/>
    </w:pPr>
    <w:rPr>
      <w:b/>
      <w:bCs/>
      <w:lang w:eastAsia="en-GB"/>
    </w:rPr>
  </w:style>
  <w:style w:type="paragraph" w:styleId="Heading7">
    <w:name w:val="heading 7"/>
    <w:basedOn w:val="Normal"/>
    <w:next w:val="Normal"/>
    <w:link w:val="Heading7Char"/>
    <w:unhideWhenUsed/>
    <w:rsid w:val="00113574"/>
    <w:pPr>
      <w:numPr>
        <w:ilvl w:val="6"/>
        <w:numId w:val="62"/>
      </w:numPr>
      <w:spacing w:before="240" w:after="60"/>
      <w:outlineLvl w:val="6"/>
    </w:pPr>
    <w:rPr>
      <w:lang w:eastAsia="en-GB"/>
    </w:rPr>
  </w:style>
  <w:style w:type="paragraph" w:styleId="Heading8">
    <w:name w:val="heading 8"/>
    <w:basedOn w:val="Normal"/>
    <w:next w:val="Normal"/>
    <w:link w:val="Heading8Char"/>
    <w:unhideWhenUsed/>
    <w:rsid w:val="00113574"/>
    <w:pPr>
      <w:numPr>
        <w:ilvl w:val="7"/>
        <w:numId w:val="62"/>
      </w:numPr>
      <w:spacing w:before="240" w:after="60"/>
      <w:outlineLvl w:val="7"/>
    </w:pPr>
    <w:rPr>
      <w:i/>
      <w:iCs/>
      <w:lang w:eastAsia="en-GB"/>
    </w:rPr>
  </w:style>
  <w:style w:type="paragraph" w:styleId="Heading9">
    <w:name w:val="heading 9"/>
    <w:basedOn w:val="Normal"/>
    <w:next w:val="Normal"/>
    <w:link w:val="Heading9Char"/>
    <w:unhideWhenUsed/>
    <w:rsid w:val="00113574"/>
    <w:pPr>
      <w:numPr>
        <w:ilvl w:val="8"/>
        <w:numId w:val="62"/>
      </w:numPr>
      <w:spacing w:before="240" w:after="60"/>
      <w:outlineLvl w:val="8"/>
    </w:pPr>
    <w:rPr>
      <w:rFonts w:asciiTheme="majorHAnsi" w:eastAsiaTheme="majorEastAsia" w:hAnsiTheme="majorHAnsi" w:cstheme="majorBid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113574"/>
    <w:rPr>
      <w:rFonts w:ascii="Arial" w:eastAsia="Calibri" w:hAnsi="Arial" w:cs="Calibri"/>
      <w:b/>
      <w:caps/>
      <w:kern w:val="28"/>
      <w:sz w:val="22"/>
      <w:szCs w:val="22"/>
      <w:lang w:eastAsia="de-DE"/>
    </w:rPr>
  </w:style>
  <w:style w:type="character" w:customStyle="1" w:styleId="Heading2Char">
    <w:name w:val="Heading 2 Char"/>
    <w:basedOn w:val="DefaultParagraphFont"/>
    <w:link w:val="Heading2"/>
    <w:locked/>
    <w:rsid w:val="00113574"/>
    <w:rPr>
      <w:rFonts w:ascii="Arial" w:eastAsia="MS Mincho" w:hAnsi="Arial"/>
      <w:b/>
      <w:kern w:val="28"/>
      <w:sz w:val="22"/>
      <w:lang w:eastAsia="de-DE"/>
    </w:rPr>
  </w:style>
  <w:style w:type="character" w:customStyle="1" w:styleId="Heading3Char">
    <w:name w:val="Heading 3 Char"/>
    <w:basedOn w:val="DefaultParagraphFont"/>
    <w:link w:val="Heading3"/>
    <w:locked/>
    <w:rsid w:val="00113574"/>
    <w:rPr>
      <w:rFonts w:ascii="Arial" w:eastAsia="Calibri" w:hAnsi="Arial" w:cs="Calibri"/>
      <w:sz w:val="22"/>
      <w:lang w:eastAsia="de-DE"/>
    </w:rPr>
  </w:style>
  <w:style w:type="character" w:customStyle="1" w:styleId="Heading4Char">
    <w:name w:val="Heading 4 Char"/>
    <w:basedOn w:val="DefaultParagraphFont"/>
    <w:link w:val="Heading4"/>
    <w:locked/>
    <w:rsid w:val="00113574"/>
    <w:rPr>
      <w:rFonts w:ascii="Arial" w:eastAsiaTheme="minorEastAsia" w:hAnsi="Arial" w:cs="Arial"/>
      <w:sz w:val="22"/>
      <w:lang w:eastAsia="de-DE"/>
    </w:rPr>
  </w:style>
  <w:style w:type="character" w:customStyle="1" w:styleId="Heading5Char">
    <w:name w:val="Heading 5 Char"/>
    <w:basedOn w:val="DefaultParagraphFont"/>
    <w:link w:val="Heading5"/>
    <w:locked/>
    <w:rsid w:val="00113574"/>
    <w:rPr>
      <w:rFonts w:ascii="Arial" w:eastAsia="Calibri" w:hAnsi="Arial" w:cs="Calibri"/>
      <w:sz w:val="22"/>
      <w:lang w:val="de-DE" w:eastAsia="de-DE"/>
    </w:rPr>
  </w:style>
  <w:style w:type="character" w:customStyle="1" w:styleId="Heading6Char">
    <w:name w:val="Heading 6 Char"/>
    <w:basedOn w:val="DefaultParagraphFont"/>
    <w:link w:val="Heading6"/>
    <w:locked/>
    <w:rsid w:val="00113574"/>
    <w:rPr>
      <w:rFonts w:ascii="Arial" w:eastAsiaTheme="minorEastAsia" w:hAnsi="Arial" w:cs="Arial"/>
      <w:b/>
      <w:bCs/>
      <w:sz w:val="22"/>
      <w:szCs w:val="22"/>
    </w:rPr>
  </w:style>
  <w:style w:type="character" w:customStyle="1" w:styleId="Heading7Char">
    <w:name w:val="Heading 7 Char"/>
    <w:basedOn w:val="DefaultParagraphFont"/>
    <w:link w:val="Heading7"/>
    <w:locked/>
    <w:rsid w:val="00113574"/>
    <w:rPr>
      <w:rFonts w:ascii="Arial" w:eastAsiaTheme="minorEastAsia" w:hAnsi="Arial" w:cs="Arial"/>
      <w:sz w:val="22"/>
      <w:szCs w:val="22"/>
    </w:rPr>
  </w:style>
  <w:style w:type="character" w:customStyle="1" w:styleId="Heading8Char">
    <w:name w:val="Heading 8 Char"/>
    <w:basedOn w:val="DefaultParagraphFont"/>
    <w:link w:val="Heading8"/>
    <w:locked/>
    <w:rsid w:val="00113574"/>
    <w:rPr>
      <w:rFonts w:ascii="Arial" w:eastAsiaTheme="minorEastAsia" w:hAnsi="Arial" w:cs="Arial"/>
      <w:i/>
      <w:iCs/>
      <w:sz w:val="22"/>
      <w:szCs w:val="22"/>
    </w:rPr>
  </w:style>
  <w:style w:type="character" w:customStyle="1" w:styleId="Heading9Char">
    <w:name w:val="Heading 9 Char"/>
    <w:basedOn w:val="DefaultParagraphFont"/>
    <w:link w:val="Heading9"/>
    <w:locked/>
    <w:rsid w:val="00113574"/>
    <w:rPr>
      <w:rFonts w:asciiTheme="majorHAnsi" w:eastAsiaTheme="majorEastAsia" w:hAnsiTheme="majorHAnsi" w:cstheme="majorBidi"/>
      <w:sz w:val="22"/>
      <w:szCs w:val="22"/>
    </w:rPr>
  </w:style>
  <w:style w:type="paragraph" w:styleId="BodyText">
    <w:name w:val="Body Text"/>
    <w:basedOn w:val="Normal"/>
    <w:link w:val="BodyTextChar"/>
    <w:qFormat/>
    <w:rsid w:val="00113574"/>
    <w:pPr>
      <w:spacing w:after="120"/>
      <w:jc w:val="both"/>
    </w:pPr>
    <w:rPr>
      <w:rFonts w:eastAsia="Calibri" w:cs="Calibri"/>
      <w:lang w:eastAsia="en-GB"/>
    </w:rPr>
  </w:style>
  <w:style w:type="character" w:customStyle="1" w:styleId="BodyTextChar">
    <w:name w:val="Body Text Char"/>
    <w:link w:val="BodyText"/>
    <w:locked/>
    <w:rsid w:val="00113574"/>
    <w:rPr>
      <w:rFonts w:ascii="Arial" w:eastAsia="Calibri" w:hAnsi="Arial" w:cs="Calibri"/>
      <w:sz w:val="22"/>
      <w:szCs w:val="22"/>
    </w:rPr>
  </w:style>
  <w:style w:type="paragraph" w:customStyle="1" w:styleId="Annex">
    <w:name w:val="Annex"/>
    <w:basedOn w:val="Heading1"/>
    <w:next w:val="Normal"/>
    <w:autoRedefine/>
    <w:qFormat/>
    <w:rsid w:val="00113574"/>
    <w:pPr>
      <w:numPr>
        <w:numId w:val="39"/>
      </w:numPr>
      <w:jc w:val="both"/>
    </w:pPr>
    <w:rPr>
      <w:snapToGrid w:val="0"/>
    </w:rPr>
  </w:style>
  <w:style w:type="paragraph" w:customStyle="1" w:styleId="Appendix">
    <w:name w:val="Appendix"/>
    <w:basedOn w:val="Normal"/>
    <w:next w:val="Heading1"/>
    <w:uiPriority w:val="99"/>
    <w:rsid w:val="00F155DC"/>
    <w:pPr>
      <w:numPr>
        <w:numId w:val="2"/>
      </w:numPr>
      <w:tabs>
        <w:tab w:val="left" w:pos="1985"/>
      </w:tabs>
      <w:spacing w:after="240"/>
      <w:ind w:left="1985" w:hanging="1985"/>
    </w:pPr>
    <w:rPr>
      <w:b/>
      <w:sz w:val="24"/>
      <w:szCs w:val="28"/>
    </w:rPr>
  </w:style>
  <w:style w:type="paragraph" w:styleId="BalloonText">
    <w:name w:val="Balloon Text"/>
    <w:basedOn w:val="Normal"/>
    <w:link w:val="BalloonTextChar"/>
    <w:uiPriority w:val="99"/>
    <w:semiHidden/>
    <w:rsid w:val="00B534F2"/>
    <w:rPr>
      <w:rFonts w:ascii="Tahoma" w:hAnsi="Tahoma" w:cs="Tahoma"/>
      <w:sz w:val="16"/>
      <w:szCs w:val="16"/>
    </w:rPr>
  </w:style>
  <w:style w:type="character" w:customStyle="1" w:styleId="BalloonTextChar">
    <w:name w:val="Balloon Text Char"/>
    <w:link w:val="BalloonText"/>
    <w:uiPriority w:val="99"/>
    <w:locked/>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113574"/>
    <w:pPr>
      <w:spacing w:after="120"/>
      <w:ind w:left="567"/>
    </w:pPr>
    <w:rPr>
      <w:rFonts w:eastAsia="Calibri" w:cs="Calibri"/>
      <w:lang w:eastAsia="en-GB"/>
    </w:rPr>
  </w:style>
  <w:style w:type="character" w:customStyle="1" w:styleId="BodyTextIndentChar">
    <w:name w:val="Body Text Indent Char"/>
    <w:basedOn w:val="DefaultParagraphFont"/>
    <w:link w:val="BodyTextIndent"/>
    <w:locked/>
    <w:rsid w:val="00113574"/>
    <w:rPr>
      <w:rFonts w:ascii="Arial" w:eastAsia="Calibri" w:hAnsi="Arial" w:cs="Calibri"/>
      <w:sz w:val="22"/>
      <w:szCs w:val="22"/>
    </w:rPr>
  </w:style>
  <w:style w:type="paragraph" w:styleId="BodyTextIndent2">
    <w:name w:val="Body Text Indent 2"/>
    <w:basedOn w:val="Normal"/>
    <w:link w:val="BodyTextIndent2Char"/>
    <w:rsid w:val="00113574"/>
    <w:pPr>
      <w:spacing w:after="120"/>
      <w:ind w:left="1134"/>
      <w:jc w:val="both"/>
    </w:pPr>
    <w:rPr>
      <w:rFonts w:eastAsia="Calibri" w:cs="Calibri"/>
      <w:lang w:eastAsia="de-DE"/>
    </w:rPr>
  </w:style>
  <w:style w:type="character" w:customStyle="1" w:styleId="BodyTextIndent2Char">
    <w:name w:val="Body Text Indent 2 Char"/>
    <w:basedOn w:val="DefaultParagraphFont"/>
    <w:link w:val="BodyTextIndent2"/>
    <w:locked/>
    <w:rsid w:val="00113574"/>
    <w:rPr>
      <w:rFonts w:ascii="Arial" w:eastAsia="Calibri" w:hAnsi="Arial" w:cs="Calibri"/>
      <w:sz w:val="22"/>
      <w:szCs w:val="22"/>
      <w:lang w:eastAsia="de-DE"/>
    </w:rPr>
  </w:style>
  <w:style w:type="character" w:styleId="CommentReference">
    <w:name w:val="annotation reference"/>
    <w:uiPriority w:val="99"/>
    <w:semiHidden/>
    <w:rsid w:val="00B534F2"/>
    <w:rPr>
      <w:rFonts w:cs="Times New Roman"/>
      <w:sz w:val="16"/>
      <w:szCs w:val="16"/>
    </w:rPr>
  </w:style>
  <w:style w:type="paragraph" w:styleId="CommentText">
    <w:name w:val="annotation text"/>
    <w:basedOn w:val="Normal"/>
    <w:link w:val="CommentTextChar"/>
    <w:uiPriority w:val="99"/>
    <w:semiHidden/>
    <w:rsid w:val="00B534F2"/>
    <w:rPr>
      <w:lang w:eastAsia="de-DE"/>
    </w:rPr>
  </w:style>
  <w:style w:type="character" w:customStyle="1" w:styleId="CommentTextChar">
    <w:name w:val="Comment Text Char"/>
    <w:link w:val="CommentText"/>
    <w:uiPriority w:val="99"/>
    <w:locked/>
    <w:rsid w:val="00B534F2"/>
    <w:rPr>
      <w:rFonts w:ascii="Arial" w:hAnsi="Arial" w:cs="Times New Roman"/>
      <w:sz w:val="24"/>
      <w:szCs w:val="24"/>
      <w:lang w:eastAsia="de-DE"/>
    </w:rPr>
  </w:style>
  <w:style w:type="paragraph" w:styleId="CommentSubject">
    <w:name w:val="annotation subject"/>
    <w:basedOn w:val="CommentText"/>
    <w:next w:val="CommentText"/>
    <w:link w:val="CommentSubjectChar"/>
    <w:uiPriority w:val="99"/>
    <w:semiHidden/>
    <w:rsid w:val="00B534F2"/>
    <w:rPr>
      <w:b/>
      <w:bCs/>
      <w:sz w:val="20"/>
      <w:szCs w:val="20"/>
      <w:lang w:eastAsia="en-US"/>
    </w:rPr>
  </w:style>
  <w:style w:type="character" w:customStyle="1" w:styleId="CommentSubjectChar">
    <w:name w:val="Comment Subject Char"/>
    <w:link w:val="CommentSubject"/>
    <w:uiPriority w:val="99"/>
    <w:locked/>
    <w:rsid w:val="00B534F2"/>
    <w:rPr>
      <w:rFonts w:ascii="Arial" w:hAnsi="Arial" w:cs="Times New Roman"/>
      <w:b/>
      <w:bCs/>
      <w:sz w:val="24"/>
      <w:szCs w:val="24"/>
      <w:lang w:eastAsia="en-US"/>
    </w:rPr>
  </w:style>
  <w:style w:type="paragraph" w:styleId="DocumentMap">
    <w:name w:val="Document Map"/>
    <w:basedOn w:val="Normal"/>
    <w:link w:val="DocumentMapChar"/>
    <w:uiPriority w:val="99"/>
    <w:semiHidden/>
    <w:rsid w:val="00B534F2"/>
    <w:pPr>
      <w:shd w:val="clear" w:color="auto" w:fill="000080"/>
    </w:pPr>
    <w:rPr>
      <w:rFonts w:ascii="Tahoma" w:hAnsi="Tahoma"/>
      <w:sz w:val="20"/>
      <w:lang w:val="de-DE" w:eastAsia="de-DE"/>
    </w:rPr>
  </w:style>
  <w:style w:type="character" w:customStyle="1" w:styleId="DocumentMapChar">
    <w:name w:val="Document Map Char"/>
    <w:link w:val="DocumentMap"/>
    <w:uiPriority w:val="99"/>
    <w:locked/>
    <w:rsid w:val="00B534F2"/>
    <w:rPr>
      <w:rFonts w:ascii="Tahoma" w:hAnsi="Tahoma" w:cs="Times New Roman"/>
      <w:sz w:val="24"/>
      <w:szCs w:val="24"/>
      <w:shd w:val="clear" w:color="auto" w:fill="000080"/>
      <w:lang w:val="de-DE" w:eastAsia="de-DE"/>
    </w:rPr>
  </w:style>
  <w:style w:type="character" w:styleId="Emphasis">
    <w:name w:val="Emphasis"/>
    <w:uiPriority w:val="99"/>
    <w:rsid w:val="00B534F2"/>
    <w:rPr>
      <w:rFonts w:cs="Times New Roman"/>
      <w:i/>
      <w:iCs/>
    </w:rPr>
  </w:style>
  <w:style w:type="paragraph" w:customStyle="1" w:styleId="equation">
    <w:name w:val="equation"/>
    <w:basedOn w:val="Normal"/>
    <w:next w:val="BodyText"/>
    <w:uiPriority w:val="99"/>
    <w:rsid w:val="00B534F2"/>
    <w:pPr>
      <w:keepNext/>
      <w:numPr>
        <w:numId w:val="4"/>
      </w:numPr>
      <w:tabs>
        <w:tab w:val="left" w:pos="142"/>
      </w:tabs>
      <w:spacing w:after="120"/>
      <w:jc w:val="right"/>
    </w:pPr>
  </w:style>
  <w:style w:type="paragraph" w:customStyle="1" w:styleId="Figure">
    <w:name w:val="Figure_#"/>
    <w:basedOn w:val="Normal"/>
    <w:next w:val="Normal"/>
    <w:rsid w:val="00113574"/>
    <w:pPr>
      <w:numPr>
        <w:numId w:val="53"/>
      </w:numPr>
      <w:spacing w:before="120" w:after="120"/>
      <w:jc w:val="center"/>
    </w:pPr>
    <w:rPr>
      <w:rFonts w:eastAsia="Calibri" w:cs="Calibri"/>
      <w:i/>
      <w:szCs w:val="20"/>
      <w:lang w:eastAsia="en-GB"/>
    </w:rPr>
  </w:style>
  <w:style w:type="character" w:styleId="FollowedHyperlink">
    <w:name w:val="FollowedHyperlink"/>
    <w:uiPriority w:val="99"/>
    <w:rsid w:val="00B534F2"/>
    <w:rPr>
      <w:rFonts w:cs="Times New Roman"/>
      <w:color w:val="800080"/>
      <w:u w:val="single"/>
    </w:rPr>
  </w:style>
  <w:style w:type="paragraph" w:styleId="Footer">
    <w:name w:val="footer"/>
    <w:basedOn w:val="Normal"/>
    <w:link w:val="FooterChar"/>
    <w:rsid w:val="00113574"/>
    <w:pPr>
      <w:tabs>
        <w:tab w:val="center" w:pos="4820"/>
        <w:tab w:val="right" w:pos="9639"/>
      </w:tabs>
    </w:pPr>
    <w:rPr>
      <w:rFonts w:eastAsia="Calibri" w:cs="Calibri"/>
      <w:lang w:eastAsia="en-GB"/>
    </w:rPr>
  </w:style>
  <w:style w:type="character" w:customStyle="1" w:styleId="FooterChar">
    <w:name w:val="Footer Char"/>
    <w:basedOn w:val="DefaultParagraphFont"/>
    <w:link w:val="Footer"/>
    <w:locked/>
    <w:rsid w:val="00113574"/>
    <w:rPr>
      <w:rFonts w:ascii="Arial" w:eastAsia="Calibri" w:hAnsi="Arial" w:cs="Calibri"/>
      <w:sz w:val="22"/>
      <w:szCs w:val="22"/>
    </w:rPr>
  </w:style>
  <w:style w:type="character" w:styleId="FootnoteReference">
    <w:name w:val="footnote reference"/>
    <w:semiHidden/>
    <w:rsid w:val="00113574"/>
    <w:rPr>
      <w:rFonts w:ascii="Arial" w:hAnsi="Arial"/>
      <w:sz w:val="16"/>
    </w:rPr>
  </w:style>
  <w:style w:type="paragraph" w:styleId="FootnoteText">
    <w:name w:val="footnote text"/>
    <w:basedOn w:val="Normal"/>
    <w:link w:val="FootnoteTextChar"/>
    <w:semiHidden/>
    <w:rsid w:val="00113574"/>
    <w:rPr>
      <w:rFonts w:eastAsia="Calibri" w:cs="Calibri"/>
      <w:sz w:val="20"/>
      <w:szCs w:val="20"/>
      <w:lang w:eastAsia="en-GB"/>
    </w:rPr>
  </w:style>
  <w:style w:type="character" w:customStyle="1" w:styleId="FootnoteTextChar">
    <w:name w:val="Footnote Text Char"/>
    <w:basedOn w:val="DefaultParagraphFont"/>
    <w:link w:val="FootnoteText"/>
    <w:semiHidden/>
    <w:locked/>
    <w:rsid w:val="00113574"/>
    <w:rPr>
      <w:rFonts w:ascii="Arial" w:eastAsia="Calibri" w:hAnsi="Arial" w:cs="Calibri"/>
    </w:rPr>
  </w:style>
  <w:style w:type="paragraph" w:styleId="Header">
    <w:name w:val="header"/>
    <w:basedOn w:val="Normal"/>
    <w:link w:val="HeaderChar"/>
    <w:rsid w:val="00113574"/>
    <w:pPr>
      <w:tabs>
        <w:tab w:val="center" w:pos="4820"/>
        <w:tab w:val="right" w:pos="9639"/>
      </w:tabs>
    </w:pPr>
    <w:rPr>
      <w:rFonts w:eastAsia="Calibri" w:cs="Calibri"/>
      <w:lang w:eastAsia="en-GB"/>
    </w:rPr>
  </w:style>
  <w:style w:type="character" w:customStyle="1" w:styleId="HeaderChar">
    <w:name w:val="Header Char"/>
    <w:basedOn w:val="DefaultParagraphFont"/>
    <w:link w:val="Header"/>
    <w:locked/>
    <w:rsid w:val="00113574"/>
    <w:rPr>
      <w:rFonts w:ascii="Arial" w:eastAsia="Calibri" w:hAnsi="Arial" w:cs="Calibri"/>
      <w:sz w:val="22"/>
      <w:szCs w:val="22"/>
    </w:rPr>
  </w:style>
  <w:style w:type="character" w:styleId="Hyperlink">
    <w:name w:val="Hyperlink"/>
    <w:uiPriority w:val="99"/>
    <w:rsid w:val="00B534F2"/>
    <w:rPr>
      <w:rFonts w:cs="Times New Roman"/>
      <w:color w:val="0000FF"/>
      <w:u w:val="single"/>
    </w:rPr>
  </w:style>
  <w:style w:type="paragraph" w:styleId="Index1">
    <w:name w:val="index 1"/>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uiPriority w:val="99"/>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113574"/>
    <w:pPr>
      <w:numPr>
        <w:numId w:val="65"/>
      </w:numPr>
      <w:spacing w:after="120"/>
      <w:jc w:val="both"/>
    </w:pPr>
    <w:rPr>
      <w:rFonts w:eastAsia="MS Mincho" w:cs="Calibri"/>
      <w:lang w:eastAsia="ja-JP"/>
    </w:rPr>
  </w:style>
  <w:style w:type="paragraph" w:customStyle="1" w:styleId="List1indent">
    <w:name w:val="List 1 indent"/>
    <w:basedOn w:val="Normal"/>
    <w:uiPriority w:val="99"/>
    <w:rsid w:val="007379A8"/>
    <w:pPr>
      <w:numPr>
        <w:ilvl w:val="1"/>
        <w:numId w:val="6"/>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113574"/>
    <w:pPr>
      <w:widowControl w:val="0"/>
      <w:numPr>
        <w:ilvl w:val="2"/>
        <w:numId w:val="65"/>
      </w:numPr>
      <w:autoSpaceDE w:val="0"/>
      <w:autoSpaceDN w:val="0"/>
      <w:adjustRightInd w:val="0"/>
      <w:spacing w:after="120"/>
      <w:jc w:val="both"/>
    </w:pPr>
    <w:rPr>
      <w:rFonts w:eastAsia="Calibri"/>
      <w:sz w:val="20"/>
      <w:szCs w:val="20"/>
      <w:lang w:eastAsia="en-GB"/>
    </w:rPr>
  </w:style>
  <w:style w:type="paragraph" w:customStyle="1" w:styleId="List1indent2text">
    <w:name w:val="List 1 indent 2 text"/>
    <w:basedOn w:val="Normal"/>
    <w:rsid w:val="00113574"/>
    <w:pPr>
      <w:spacing w:after="60"/>
      <w:ind w:left="1701"/>
      <w:jc w:val="both"/>
    </w:pPr>
    <w:rPr>
      <w:rFonts w:eastAsia="Calibri"/>
      <w:sz w:val="20"/>
      <w:lang w:eastAsia="en-GB"/>
    </w:rPr>
  </w:style>
  <w:style w:type="paragraph" w:customStyle="1" w:styleId="List1indenttext">
    <w:name w:val="List 1 indent text"/>
    <w:basedOn w:val="Normal"/>
    <w:rsid w:val="00113574"/>
    <w:pPr>
      <w:spacing w:after="120"/>
      <w:ind w:left="1134"/>
      <w:jc w:val="both"/>
    </w:pPr>
    <w:rPr>
      <w:rFonts w:eastAsia="Calibri" w:cs="Calibri"/>
      <w:szCs w:val="20"/>
      <w:lang w:eastAsia="en-GB"/>
    </w:rPr>
  </w:style>
  <w:style w:type="paragraph" w:customStyle="1" w:styleId="List1text">
    <w:name w:val="List 1 text"/>
    <w:basedOn w:val="Normal"/>
    <w:qFormat/>
    <w:rsid w:val="00113574"/>
    <w:pPr>
      <w:spacing w:after="120"/>
      <w:ind w:left="567"/>
      <w:jc w:val="both"/>
    </w:pPr>
    <w:rPr>
      <w:rFonts w:eastAsia="Calibri"/>
      <w:lang w:eastAsia="en-GB"/>
    </w:rPr>
  </w:style>
  <w:style w:type="paragraph" w:styleId="ListBullet">
    <w:name w:val="List Bullet"/>
    <w:basedOn w:val="Normal"/>
    <w:autoRedefine/>
    <w:uiPriority w:val="99"/>
    <w:rsid w:val="00B534F2"/>
    <w:pPr>
      <w:spacing w:before="60" w:after="80"/>
      <w:ind w:left="354"/>
    </w:pPr>
  </w:style>
  <w:style w:type="paragraph" w:styleId="ListNumber">
    <w:name w:val="List Number"/>
    <w:basedOn w:val="Normal"/>
    <w:uiPriority w:val="99"/>
    <w:rsid w:val="00B534F2"/>
    <w:pPr>
      <w:tabs>
        <w:tab w:val="num" w:pos="360"/>
      </w:tabs>
      <w:ind w:left="360" w:hanging="360"/>
    </w:pPr>
  </w:style>
  <w:style w:type="paragraph" w:styleId="NormalWeb">
    <w:name w:val="Normal (Web)"/>
    <w:basedOn w:val="Normal"/>
    <w:uiPriority w:val="99"/>
    <w:rsid w:val="00B534F2"/>
  </w:style>
  <w:style w:type="character" w:styleId="PageNumber">
    <w:name w:val="page number"/>
    <w:basedOn w:val="DefaultParagraphFont"/>
    <w:rsid w:val="00113574"/>
  </w:style>
  <w:style w:type="paragraph" w:styleId="Quote">
    <w:name w:val="Quote"/>
    <w:basedOn w:val="Normal"/>
    <w:link w:val="QuoteChar"/>
    <w:uiPriority w:val="99"/>
    <w:rsid w:val="00B534F2"/>
    <w:pPr>
      <w:spacing w:before="60" w:after="60"/>
      <w:ind w:left="567" w:right="935"/>
      <w:jc w:val="both"/>
    </w:pPr>
    <w:rPr>
      <w:i/>
    </w:rPr>
  </w:style>
  <w:style w:type="character" w:customStyle="1" w:styleId="QuoteChar">
    <w:name w:val="Quote Char"/>
    <w:link w:val="Quote"/>
    <w:uiPriority w:val="99"/>
    <w:locked/>
    <w:rsid w:val="00B534F2"/>
    <w:rPr>
      <w:rFonts w:ascii="Arial" w:hAnsi="Arial" w:cs="Times New Roman"/>
      <w:i/>
      <w:sz w:val="24"/>
      <w:szCs w:val="24"/>
      <w:lang w:eastAsia="en-US"/>
    </w:rPr>
  </w:style>
  <w:style w:type="paragraph" w:customStyle="1" w:styleId="References">
    <w:name w:val="References"/>
    <w:basedOn w:val="Normal"/>
    <w:uiPriority w:val="99"/>
    <w:rsid w:val="00B534F2"/>
    <w:pPr>
      <w:numPr>
        <w:numId w:val="8"/>
      </w:numPr>
      <w:tabs>
        <w:tab w:val="left" w:pos="567"/>
      </w:tabs>
      <w:spacing w:after="120"/>
    </w:pPr>
    <w:rPr>
      <w:szCs w:val="20"/>
    </w:rPr>
  </w:style>
  <w:style w:type="paragraph" w:styleId="Subtitle">
    <w:name w:val="Subtitle"/>
    <w:basedOn w:val="Normal"/>
    <w:next w:val="Normal"/>
    <w:link w:val="SubtitleChar"/>
    <w:uiPriority w:val="11"/>
    <w:rsid w:val="0011357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locked/>
    <w:rsid w:val="00113574"/>
    <w:rPr>
      <w:rFonts w:asciiTheme="majorHAnsi" w:eastAsiaTheme="majorEastAsia" w:hAnsiTheme="majorHAnsi" w:cstheme="majorBidi"/>
      <w:i/>
      <w:iCs/>
      <w:color w:val="4F81BD" w:themeColor="accent1"/>
      <w:spacing w:val="15"/>
      <w:sz w:val="24"/>
      <w:szCs w:val="24"/>
      <w:lang w:eastAsia="en-US"/>
    </w:rPr>
  </w:style>
  <w:style w:type="paragraph" w:styleId="TableofFigures">
    <w:name w:val="table of figures"/>
    <w:basedOn w:val="Normal"/>
    <w:next w:val="Normal"/>
    <w:uiPriority w:val="99"/>
    <w:semiHidden/>
    <w:rsid w:val="00B534F2"/>
    <w:pPr>
      <w:tabs>
        <w:tab w:val="left" w:pos="1418"/>
        <w:tab w:val="right" w:pos="9639"/>
      </w:tabs>
      <w:spacing w:before="60" w:after="60"/>
      <w:ind w:left="1418" w:hanging="1418"/>
    </w:pPr>
  </w:style>
  <w:style w:type="paragraph" w:customStyle="1" w:styleId="Table">
    <w:name w:val="Table_#"/>
    <w:basedOn w:val="Normal"/>
    <w:next w:val="Normal"/>
    <w:qFormat/>
    <w:rsid w:val="00113574"/>
    <w:pPr>
      <w:numPr>
        <w:numId w:val="66"/>
      </w:numPr>
      <w:spacing w:before="120" w:after="120"/>
      <w:jc w:val="center"/>
    </w:pPr>
    <w:rPr>
      <w:rFonts w:eastAsia="Calibri" w:cs="Calibri"/>
      <w:i/>
      <w:szCs w:val="20"/>
      <w:lang w:eastAsia="en-GB"/>
    </w:rPr>
  </w:style>
  <w:style w:type="paragraph" w:customStyle="1" w:styleId="Tabletext">
    <w:name w:val="Table_text"/>
    <w:basedOn w:val="Normal"/>
    <w:uiPriority w:val="99"/>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uiPriority w:val="99"/>
    <w:qFormat/>
    <w:rsid w:val="00B534F2"/>
    <w:pPr>
      <w:spacing w:before="180" w:after="60"/>
      <w:jc w:val="center"/>
      <w:outlineLvl w:val="0"/>
    </w:pPr>
    <w:rPr>
      <w:b/>
      <w:bCs/>
      <w:kern w:val="28"/>
      <w:sz w:val="32"/>
      <w:szCs w:val="32"/>
    </w:rPr>
  </w:style>
  <w:style w:type="character" w:customStyle="1" w:styleId="TitleChar">
    <w:name w:val="Title Char"/>
    <w:link w:val="Title"/>
    <w:uiPriority w:val="99"/>
    <w:locked/>
    <w:rsid w:val="00B534F2"/>
    <w:rPr>
      <w:rFonts w:ascii="Arial" w:hAnsi="Arial" w:cs="Arial"/>
      <w:b/>
      <w:bCs/>
      <w:kern w:val="28"/>
      <w:sz w:val="32"/>
      <w:szCs w:val="32"/>
      <w:lang w:eastAsia="en-US"/>
    </w:rPr>
  </w:style>
  <w:style w:type="paragraph" w:styleId="TOC1">
    <w:name w:val="toc 1"/>
    <w:basedOn w:val="Normal"/>
    <w:next w:val="Normal"/>
    <w:uiPriority w:val="39"/>
    <w:rsid w:val="00113574"/>
    <w:pPr>
      <w:tabs>
        <w:tab w:val="left" w:pos="567"/>
        <w:tab w:val="right" w:pos="9639"/>
      </w:tabs>
      <w:spacing w:after="120"/>
      <w:ind w:left="567" w:right="284" w:hanging="567"/>
    </w:pPr>
    <w:rPr>
      <w:noProof/>
      <w:lang w:eastAsia="en-GB"/>
    </w:rPr>
  </w:style>
  <w:style w:type="paragraph" w:styleId="TOC2">
    <w:name w:val="toc 2"/>
    <w:basedOn w:val="Normal"/>
    <w:next w:val="Normal"/>
    <w:autoRedefine/>
    <w:uiPriority w:val="39"/>
    <w:rsid w:val="00113574"/>
    <w:pPr>
      <w:tabs>
        <w:tab w:val="right" w:pos="9639"/>
      </w:tabs>
      <w:spacing w:before="120" w:after="120"/>
      <w:ind w:left="851" w:hanging="851"/>
    </w:pPr>
    <w:rPr>
      <w:rFonts w:eastAsia="Times New Roman" w:cs="Times New Roman"/>
      <w:bCs/>
      <w:szCs w:val="20"/>
    </w:rPr>
  </w:style>
  <w:style w:type="paragraph" w:styleId="TOC3">
    <w:name w:val="toc 3"/>
    <w:basedOn w:val="Normal"/>
    <w:next w:val="Normal"/>
    <w:uiPriority w:val="39"/>
    <w:rsid w:val="00113574"/>
    <w:pPr>
      <w:tabs>
        <w:tab w:val="right" w:pos="9639"/>
      </w:tabs>
      <w:spacing w:before="60" w:after="60"/>
      <w:ind w:left="2269" w:right="284" w:hanging="851"/>
    </w:pPr>
    <w:rPr>
      <w:noProof/>
      <w:sz w:val="20"/>
      <w:lang w:eastAsia="en-GB"/>
    </w:rPr>
  </w:style>
  <w:style w:type="paragraph" w:styleId="TOC4">
    <w:name w:val="toc 4"/>
    <w:basedOn w:val="Normal"/>
    <w:next w:val="Normal"/>
    <w:uiPriority w:val="39"/>
    <w:rsid w:val="00113574"/>
    <w:pPr>
      <w:tabs>
        <w:tab w:val="left" w:pos="1418"/>
        <w:tab w:val="right" w:pos="9639"/>
      </w:tabs>
      <w:spacing w:before="120" w:after="120"/>
      <w:ind w:left="1418" w:right="284" w:hanging="1418"/>
    </w:pPr>
    <w:rPr>
      <w:rFonts w:eastAsia="Times New Roman" w:cs="Times New Roman"/>
      <w:b/>
      <w:caps/>
    </w:rPr>
  </w:style>
  <w:style w:type="paragraph" w:styleId="TOC5">
    <w:name w:val="toc 5"/>
    <w:basedOn w:val="Normal"/>
    <w:next w:val="Normal"/>
    <w:autoRedefine/>
    <w:uiPriority w:val="39"/>
    <w:rsid w:val="00113574"/>
    <w:pPr>
      <w:spacing w:after="120"/>
      <w:ind w:left="1418" w:right="-284" w:hanging="1418"/>
      <w:jc w:val="both"/>
    </w:pPr>
    <w:rPr>
      <w:rFonts w:eastAsia="Times New Roman" w:cs="Times New Roman"/>
      <w:b/>
    </w:rPr>
  </w:style>
  <w:style w:type="paragraph" w:styleId="TOC6">
    <w:name w:val="toc 6"/>
    <w:basedOn w:val="Normal"/>
    <w:next w:val="Normal"/>
    <w:autoRedefine/>
    <w:rsid w:val="00113574"/>
    <w:pPr>
      <w:ind w:left="1100"/>
    </w:pPr>
    <w:rPr>
      <w:rFonts w:ascii="Times New Roman" w:eastAsia="Times New Roman" w:hAnsi="Times New Roman" w:cs="Times New Roman"/>
    </w:rPr>
  </w:style>
  <w:style w:type="paragraph" w:styleId="TOC7">
    <w:name w:val="toc 7"/>
    <w:basedOn w:val="Normal"/>
    <w:next w:val="Normal"/>
    <w:autoRedefine/>
    <w:rsid w:val="00113574"/>
    <w:pPr>
      <w:ind w:left="1200"/>
    </w:pPr>
    <w:rPr>
      <w:rFonts w:eastAsia="Calibri" w:cs="Calibri"/>
      <w:sz w:val="20"/>
      <w:szCs w:val="20"/>
      <w:lang w:eastAsia="en-GB"/>
    </w:rPr>
  </w:style>
  <w:style w:type="paragraph" w:styleId="TOC8">
    <w:name w:val="toc 8"/>
    <w:basedOn w:val="Normal"/>
    <w:next w:val="Normal"/>
    <w:autoRedefine/>
    <w:rsid w:val="00113574"/>
    <w:pPr>
      <w:ind w:left="1440"/>
    </w:pPr>
    <w:rPr>
      <w:rFonts w:eastAsia="Calibri" w:cs="Calibri"/>
      <w:sz w:val="20"/>
      <w:szCs w:val="20"/>
      <w:lang w:eastAsia="en-GB"/>
    </w:rPr>
  </w:style>
  <w:style w:type="paragraph" w:styleId="TOC9">
    <w:name w:val="toc 9"/>
    <w:basedOn w:val="Normal"/>
    <w:next w:val="Normal"/>
    <w:autoRedefine/>
    <w:rsid w:val="00113574"/>
    <w:pPr>
      <w:ind w:left="1680"/>
    </w:pPr>
    <w:rPr>
      <w:rFonts w:eastAsia="Calibri" w:cs="Calibri"/>
      <w:sz w:val="20"/>
      <w:szCs w:val="20"/>
      <w:lang w:eastAsia="en-GB"/>
    </w:rPr>
  </w:style>
  <w:style w:type="table" w:styleId="TableGrid">
    <w:name w:val="Table Grid"/>
    <w:basedOn w:val="TableNormal"/>
    <w:uiPriority w:val="99"/>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113574"/>
    <w:pPr>
      <w:numPr>
        <w:numId w:val="48"/>
      </w:numPr>
      <w:spacing w:before="120" w:after="120"/>
    </w:pPr>
    <w:rPr>
      <w:rFonts w:eastAsia="Calibri"/>
      <w:b/>
      <w:caps/>
      <w:lang w:eastAsia="en-GB"/>
    </w:rPr>
  </w:style>
  <w:style w:type="paragraph" w:customStyle="1" w:styleId="AnnexHeading2">
    <w:name w:val="Annex Heading 2"/>
    <w:basedOn w:val="Normal"/>
    <w:next w:val="BodyText"/>
    <w:rsid w:val="00113574"/>
    <w:pPr>
      <w:numPr>
        <w:ilvl w:val="1"/>
        <w:numId w:val="48"/>
      </w:numPr>
      <w:spacing w:before="120" w:after="120"/>
    </w:pPr>
    <w:rPr>
      <w:rFonts w:eastAsia="Calibri"/>
      <w:b/>
      <w:lang w:eastAsia="en-GB"/>
    </w:rPr>
  </w:style>
  <w:style w:type="paragraph" w:customStyle="1" w:styleId="AnnexHeading3">
    <w:name w:val="Annex Heading 3"/>
    <w:basedOn w:val="Normal"/>
    <w:next w:val="Normal"/>
    <w:rsid w:val="00113574"/>
    <w:pPr>
      <w:numPr>
        <w:ilvl w:val="2"/>
        <w:numId w:val="48"/>
      </w:numPr>
      <w:spacing w:before="120" w:after="120"/>
    </w:pPr>
    <w:rPr>
      <w:rFonts w:eastAsia="Calibri"/>
      <w:lang w:eastAsia="en-GB"/>
    </w:rPr>
  </w:style>
  <w:style w:type="paragraph" w:customStyle="1" w:styleId="AnnexHeading4">
    <w:name w:val="Annex Heading 4"/>
    <w:basedOn w:val="Normal"/>
    <w:next w:val="BodyText"/>
    <w:rsid w:val="00113574"/>
    <w:pPr>
      <w:numPr>
        <w:ilvl w:val="3"/>
        <w:numId w:val="48"/>
      </w:numPr>
      <w:spacing w:before="120" w:after="120"/>
    </w:pPr>
    <w:rPr>
      <w:rFonts w:eastAsia="Calibri"/>
      <w:lang w:eastAsia="en-GB"/>
    </w:rPr>
  </w:style>
  <w:style w:type="paragraph" w:styleId="List2">
    <w:name w:val="List 2"/>
    <w:basedOn w:val="Normal"/>
    <w:uiPriority w:val="99"/>
    <w:rsid w:val="007379A8"/>
    <w:pPr>
      <w:ind w:left="566" w:hanging="283"/>
    </w:pPr>
  </w:style>
  <w:style w:type="paragraph" w:styleId="BodyTextIndent3">
    <w:name w:val="Body Text Indent 3"/>
    <w:basedOn w:val="Normal"/>
    <w:link w:val="BodyTextIndent3Char"/>
    <w:uiPriority w:val="99"/>
    <w:rsid w:val="00DD6174"/>
    <w:pPr>
      <w:spacing w:after="120"/>
      <w:ind w:left="1134"/>
    </w:pPr>
  </w:style>
  <w:style w:type="character" w:customStyle="1" w:styleId="BodyTextIndent3Char">
    <w:name w:val="Body Text Indent 3 Char"/>
    <w:link w:val="BodyTextIndent3"/>
    <w:uiPriority w:val="99"/>
    <w:locked/>
    <w:rsid w:val="00DD6174"/>
    <w:rPr>
      <w:rFonts w:ascii="Arial" w:hAnsi="Arial" w:cs="Times New Roman"/>
      <w:sz w:val="22"/>
      <w:szCs w:val="22"/>
      <w:lang w:eastAsia="en-US"/>
    </w:rPr>
  </w:style>
  <w:style w:type="paragraph" w:customStyle="1" w:styleId="AppendixHeading1">
    <w:name w:val="Appendix Heading 1"/>
    <w:basedOn w:val="Normal"/>
    <w:next w:val="BodyText"/>
    <w:uiPriority w:val="99"/>
    <w:rsid w:val="002F7535"/>
    <w:pPr>
      <w:numPr>
        <w:numId w:val="10"/>
      </w:numPr>
      <w:spacing w:before="120" w:after="120"/>
    </w:pPr>
    <w:rPr>
      <w:b/>
      <w:caps/>
      <w:sz w:val="24"/>
      <w:lang w:eastAsia="en-GB"/>
    </w:rPr>
  </w:style>
  <w:style w:type="paragraph" w:customStyle="1" w:styleId="AppendixHeading2">
    <w:name w:val="Appendix Heading 2"/>
    <w:basedOn w:val="Normal"/>
    <w:next w:val="BodyText"/>
    <w:uiPriority w:val="99"/>
    <w:rsid w:val="002F7535"/>
    <w:pPr>
      <w:numPr>
        <w:ilvl w:val="1"/>
        <w:numId w:val="10"/>
      </w:numPr>
      <w:spacing w:before="120" w:after="120"/>
    </w:pPr>
    <w:rPr>
      <w:b/>
      <w:lang w:eastAsia="en-GB"/>
    </w:rPr>
  </w:style>
  <w:style w:type="paragraph" w:styleId="BodyTextFirstIndent">
    <w:name w:val="Body Text First Indent"/>
    <w:basedOn w:val="BodyText"/>
    <w:link w:val="BodyTextFirstIndentChar"/>
    <w:uiPriority w:val="99"/>
    <w:rsid w:val="00DD6174"/>
    <w:pPr>
      <w:ind w:firstLine="210"/>
      <w:jc w:val="left"/>
    </w:pPr>
  </w:style>
  <w:style w:type="character" w:customStyle="1" w:styleId="BodyTextFirstIndentChar">
    <w:name w:val="Body Text First Indent Char"/>
    <w:link w:val="BodyTextFirstIndent"/>
    <w:uiPriority w:val="99"/>
    <w:locked/>
    <w:rsid w:val="00DD6174"/>
    <w:rPr>
      <w:rFonts w:ascii="Arial" w:hAnsi="Arial" w:cs="Times New Roman"/>
      <w:sz w:val="24"/>
      <w:szCs w:val="24"/>
      <w:lang w:eastAsia="en-US"/>
    </w:rPr>
  </w:style>
  <w:style w:type="paragraph" w:styleId="BodyText2">
    <w:name w:val="Body Text 2"/>
    <w:basedOn w:val="Normal"/>
    <w:link w:val="BodyText2Char"/>
    <w:uiPriority w:val="99"/>
    <w:rsid w:val="00032948"/>
    <w:pPr>
      <w:spacing w:after="120" w:line="480" w:lineRule="auto"/>
    </w:pPr>
  </w:style>
  <w:style w:type="character" w:customStyle="1" w:styleId="BodyText2Char">
    <w:name w:val="Body Text 2 Char"/>
    <w:link w:val="BodyText2"/>
    <w:uiPriority w:val="99"/>
    <w:locked/>
    <w:rsid w:val="00032948"/>
    <w:rPr>
      <w:rFonts w:ascii="Arial" w:hAnsi="Arial" w:cs="Times New Roman"/>
      <w:sz w:val="24"/>
      <w:szCs w:val="24"/>
      <w:lang w:eastAsia="en-US"/>
    </w:rPr>
  </w:style>
  <w:style w:type="paragraph" w:styleId="BodyTextFirstIndent2">
    <w:name w:val="Body Text First Indent 2"/>
    <w:basedOn w:val="BodyTextIndent"/>
    <w:link w:val="BodyTextFirstIndent2Char"/>
    <w:uiPriority w:val="99"/>
    <w:rsid w:val="00DD6174"/>
    <w:pPr>
      <w:ind w:left="283" w:firstLine="210"/>
    </w:pPr>
  </w:style>
  <w:style w:type="character" w:customStyle="1" w:styleId="BodyTextFirstIndent2Char">
    <w:name w:val="Body Text First Indent 2 Char"/>
    <w:link w:val="BodyTextFirstIndent2"/>
    <w:uiPriority w:val="99"/>
    <w:locked/>
    <w:rsid w:val="00DD6174"/>
    <w:rPr>
      <w:rFonts w:ascii="Arial" w:hAnsi="Arial" w:cs="Times New Roman"/>
      <w:sz w:val="24"/>
      <w:szCs w:val="24"/>
      <w:lang w:eastAsia="en-US"/>
    </w:rPr>
  </w:style>
  <w:style w:type="paragraph" w:customStyle="1" w:styleId="AppendixHeading3">
    <w:name w:val="Appendix Heading 3"/>
    <w:basedOn w:val="Normal"/>
    <w:next w:val="Normal"/>
    <w:uiPriority w:val="99"/>
    <w:rsid w:val="002F7535"/>
    <w:pPr>
      <w:numPr>
        <w:ilvl w:val="2"/>
        <w:numId w:val="10"/>
      </w:numPr>
      <w:spacing w:before="120" w:after="120"/>
    </w:pPr>
    <w:rPr>
      <w:lang w:eastAsia="en-GB"/>
    </w:rPr>
  </w:style>
  <w:style w:type="paragraph" w:styleId="ListParagraph">
    <w:name w:val="List Paragraph"/>
    <w:basedOn w:val="Normal"/>
    <w:uiPriority w:val="99"/>
    <w:rsid w:val="001B7986"/>
    <w:pPr>
      <w:ind w:left="720"/>
    </w:pPr>
  </w:style>
  <w:style w:type="paragraph" w:customStyle="1" w:styleId="Default">
    <w:name w:val="Default"/>
    <w:rsid w:val="00962D02"/>
    <w:pPr>
      <w:autoSpaceDE w:val="0"/>
      <w:autoSpaceDN w:val="0"/>
      <w:adjustRightInd w:val="0"/>
    </w:pPr>
    <w:rPr>
      <w:rFonts w:ascii="Arial" w:hAnsi="Arial" w:cs="Arial"/>
      <w:color w:val="000000"/>
      <w:sz w:val="24"/>
      <w:szCs w:val="24"/>
      <w:lang w:val="sv-SE"/>
    </w:rPr>
  </w:style>
  <w:style w:type="paragraph" w:styleId="TOCHeading">
    <w:name w:val="TOC Heading"/>
    <w:basedOn w:val="Heading1"/>
    <w:next w:val="Normal"/>
    <w:uiPriority w:val="99"/>
    <w:rsid w:val="00FB3C2B"/>
    <w:pPr>
      <w:keepLines/>
      <w:spacing w:before="480" w:after="0" w:line="276" w:lineRule="auto"/>
      <w:ind w:left="0" w:firstLine="0"/>
      <w:outlineLvl w:val="9"/>
    </w:pPr>
    <w:rPr>
      <w:rFonts w:ascii="Cambria" w:hAnsi="Cambria"/>
      <w:bCs/>
      <w:caps w:val="0"/>
      <w:color w:val="365F91"/>
      <w:kern w:val="0"/>
      <w:sz w:val="28"/>
      <w:szCs w:val="28"/>
      <w:lang w:val="sv-SE" w:eastAsia="en-US"/>
    </w:rPr>
  </w:style>
  <w:style w:type="numbering" w:styleId="ArticleSection">
    <w:name w:val="Outline List 3"/>
    <w:basedOn w:val="NoList"/>
    <w:uiPriority w:val="99"/>
    <w:semiHidden/>
    <w:unhideWhenUsed/>
    <w:locked/>
    <w:rsid w:val="00150E22"/>
    <w:pPr>
      <w:numPr>
        <w:numId w:val="3"/>
      </w:numPr>
    </w:pPr>
  </w:style>
  <w:style w:type="paragraph" w:customStyle="1" w:styleId="Bullet1">
    <w:name w:val="Bullet 1"/>
    <w:basedOn w:val="Normal"/>
    <w:qFormat/>
    <w:rsid w:val="00113574"/>
    <w:pPr>
      <w:numPr>
        <w:numId w:val="52"/>
      </w:numPr>
      <w:spacing w:after="120"/>
      <w:jc w:val="both"/>
      <w:outlineLvl w:val="0"/>
    </w:pPr>
    <w:rPr>
      <w:rFonts w:eastAsia="Calibri"/>
      <w:lang w:eastAsia="en-GB"/>
    </w:rPr>
  </w:style>
  <w:style w:type="character" w:customStyle="1" w:styleId="apple-converted-space">
    <w:name w:val="apple-converted-space"/>
    <w:basedOn w:val="DefaultParagraphFont"/>
    <w:rsid w:val="002F2F6B"/>
  </w:style>
  <w:style w:type="table" w:customStyle="1" w:styleId="1">
    <w:name w:val="Сетка таблицы1"/>
    <w:basedOn w:val="TableNormal"/>
    <w:next w:val="TableGrid"/>
    <w:rsid w:val="004A0C9F"/>
    <w:pPr>
      <w:overflowPunct w:val="0"/>
      <w:autoSpaceDE w:val="0"/>
      <w:autoSpaceDN w:val="0"/>
      <w:adjustRightInd w:val="0"/>
      <w:textAlignment w:val="baseline"/>
    </w:pPr>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nhideWhenUsed/>
    <w:rsid w:val="004A0C9F"/>
    <w:pPr>
      <w:spacing w:after="200"/>
    </w:pPr>
    <w:rPr>
      <w:b/>
      <w:bCs/>
      <w:color w:val="4F81BD" w:themeColor="accent1"/>
      <w:sz w:val="18"/>
      <w:szCs w:val="18"/>
    </w:rPr>
  </w:style>
  <w:style w:type="character" w:styleId="Strong">
    <w:name w:val="Strong"/>
    <w:basedOn w:val="DefaultParagraphFont"/>
    <w:rsid w:val="00113574"/>
    <w:rPr>
      <w:b/>
      <w:bCs/>
    </w:rPr>
  </w:style>
  <w:style w:type="paragraph" w:customStyle="1" w:styleId="AnnexFigure">
    <w:name w:val="Annex Figure"/>
    <w:basedOn w:val="Normal"/>
    <w:next w:val="Normal"/>
    <w:rsid w:val="00113574"/>
    <w:pPr>
      <w:numPr>
        <w:numId w:val="40"/>
      </w:numPr>
      <w:spacing w:before="120" w:after="120"/>
      <w:jc w:val="center"/>
    </w:pPr>
    <w:rPr>
      <w:rFonts w:eastAsia="Calibri" w:cs="Calibri"/>
      <w:i/>
      <w:lang w:eastAsia="en-GB"/>
    </w:rPr>
  </w:style>
  <w:style w:type="paragraph" w:customStyle="1" w:styleId="AnnexHead1">
    <w:name w:val="Annex Head 1"/>
    <w:basedOn w:val="Normal"/>
    <w:next w:val="Normal"/>
    <w:rsid w:val="00113574"/>
    <w:pPr>
      <w:numPr>
        <w:numId w:val="44"/>
      </w:numPr>
    </w:pPr>
    <w:rPr>
      <w:rFonts w:eastAsia="Calibri" w:cs="Calibri"/>
      <w:b/>
      <w:caps/>
      <w:sz w:val="28"/>
      <w:lang w:eastAsia="en-GB"/>
    </w:rPr>
  </w:style>
  <w:style w:type="paragraph" w:customStyle="1" w:styleId="AnnexHead2">
    <w:name w:val="Annex Head 2"/>
    <w:basedOn w:val="Normal"/>
    <w:next w:val="Normal"/>
    <w:rsid w:val="00113574"/>
    <w:pPr>
      <w:numPr>
        <w:ilvl w:val="1"/>
        <w:numId w:val="44"/>
      </w:numPr>
    </w:pPr>
    <w:rPr>
      <w:rFonts w:eastAsia="Calibri" w:cs="Calibri"/>
      <w:b/>
      <w:lang w:eastAsia="en-GB"/>
    </w:rPr>
  </w:style>
  <w:style w:type="paragraph" w:customStyle="1" w:styleId="AnnexHead3">
    <w:name w:val="Annex Head 3"/>
    <w:basedOn w:val="Normal"/>
    <w:next w:val="Normal"/>
    <w:rsid w:val="00113574"/>
    <w:pPr>
      <w:numPr>
        <w:ilvl w:val="2"/>
        <w:numId w:val="44"/>
      </w:numPr>
    </w:pPr>
    <w:rPr>
      <w:rFonts w:eastAsia="Calibri" w:cs="Calibri"/>
      <w:b/>
      <w:lang w:eastAsia="en-GB"/>
    </w:rPr>
  </w:style>
  <w:style w:type="paragraph" w:customStyle="1" w:styleId="AnnexHead4">
    <w:name w:val="Annex Head 4"/>
    <w:basedOn w:val="Normal"/>
    <w:next w:val="Normal"/>
    <w:rsid w:val="00113574"/>
    <w:pPr>
      <w:numPr>
        <w:ilvl w:val="3"/>
        <w:numId w:val="44"/>
      </w:numPr>
    </w:pPr>
    <w:rPr>
      <w:rFonts w:eastAsia="Calibri" w:cs="Calibri"/>
      <w:lang w:eastAsia="en-GB"/>
    </w:rPr>
  </w:style>
  <w:style w:type="paragraph" w:customStyle="1" w:styleId="AnnexTable">
    <w:name w:val="Annex Table"/>
    <w:basedOn w:val="Normal"/>
    <w:next w:val="Normal"/>
    <w:rsid w:val="00113574"/>
    <w:pPr>
      <w:numPr>
        <w:numId w:val="49"/>
      </w:numPr>
      <w:tabs>
        <w:tab w:val="left" w:pos="1418"/>
      </w:tabs>
      <w:spacing w:before="120" w:after="120"/>
      <w:jc w:val="center"/>
    </w:pPr>
    <w:rPr>
      <w:rFonts w:eastAsia="Calibri" w:cs="Calibri"/>
      <w:i/>
      <w:lang w:eastAsia="en-GB"/>
    </w:rPr>
  </w:style>
  <w:style w:type="character" w:styleId="BookTitle">
    <w:name w:val="Book Title"/>
    <w:basedOn w:val="DefaultParagraphFont"/>
    <w:uiPriority w:val="33"/>
    <w:rsid w:val="00113574"/>
    <w:rPr>
      <w:b/>
      <w:bCs/>
      <w:smallCaps/>
      <w:spacing w:val="5"/>
    </w:rPr>
  </w:style>
  <w:style w:type="paragraph" w:customStyle="1" w:styleId="Bullet1text">
    <w:name w:val="Bullet 1 text"/>
    <w:basedOn w:val="Normal"/>
    <w:rsid w:val="00113574"/>
    <w:pPr>
      <w:suppressAutoHyphens/>
      <w:spacing w:after="120"/>
      <w:ind w:left="1134"/>
      <w:jc w:val="both"/>
    </w:pPr>
    <w:rPr>
      <w:rFonts w:eastAsia="Calibri"/>
      <w:lang w:val="fr-FR" w:eastAsia="en-GB"/>
    </w:rPr>
  </w:style>
  <w:style w:type="paragraph" w:customStyle="1" w:styleId="Bullet2">
    <w:name w:val="Bullet 2"/>
    <w:basedOn w:val="Normal"/>
    <w:qFormat/>
    <w:rsid w:val="00113574"/>
    <w:pPr>
      <w:numPr>
        <w:ilvl w:val="1"/>
        <w:numId w:val="52"/>
      </w:numPr>
      <w:spacing w:after="120"/>
      <w:jc w:val="both"/>
    </w:pPr>
    <w:rPr>
      <w:rFonts w:eastAsia="Calibri"/>
      <w:lang w:eastAsia="en-GB"/>
    </w:rPr>
  </w:style>
  <w:style w:type="paragraph" w:customStyle="1" w:styleId="Bullet2text">
    <w:name w:val="Bullet 2 text"/>
    <w:basedOn w:val="Normal"/>
    <w:rsid w:val="00113574"/>
    <w:pPr>
      <w:suppressAutoHyphens/>
      <w:spacing w:after="120"/>
      <w:ind w:left="1701"/>
      <w:jc w:val="both"/>
    </w:pPr>
    <w:rPr>
      <w:rFonts w:eastAsia="Calibri"/>
      <w:lang w:eastAsia="en-GB"/>
    </w:rPr>
  </w:style>
  <w:style w:type="paragraph" w:customStyle="1" w:styleId="Bullet3">
    <w:name w:val="Bullet 3"/>
    <w:basedOn w:val="Normal"/>
    <w:rsid w:val="00113574"/>
    <w:pPr>
      <w:numPr>
        <w:ilvl w:val="2"/>
        <w:numId w:val="52"/>
      </w:numPr>
      <w:spacing w:after="60"/>
      <w:jc w:val="both"/>
    </w:pPr>
    <w:rPr>
      <w:rFonts w:eastAsia="Calibri"/>
      <w:sz w:val="20"/>
      <w:lang w:eastAsia="en-GB"/>
    </w:rPr>
  </w:style>
  <w:style w:type="paragraph" w:customStyle="1" w:styleId="Bullet3text">
    <w:name w:val="Bullet 3 text"/>
    <w:basedOn w:val="Normal"/>
    <w:rsid w:val="00113574"/>
    <w:pPr>
      <w:suppressAutoHyphens/>
      <w:spacing w:after="60"/>
      <w:ind w:left="2268"/>
    </w:pPr>
    <w:rPr>
      <w:rFonts w:eastAsia="Calibri"/>
      <w:sz w:val="20"/>
      <w:lang w:eastAsia="en-GB"/>
    </w:rPr>
  </w:style>
  <w:style w:type="paragraph" w:customStyle="1" w:styleId="List1indent1">
    <w:name w:val="List 1 indent 1"/>
    <w:basedOn w:val="Normal"/>
    <w:qFormat/>
    <w:rsid w:val="00113574"/>
    <w:pPr>
      <w:numPr>
        <w:ilvl w:val="1"/>
        <w:numId w:val="65"/>
      </w:numPr>
      <w:spacing w:after="120"/>
      <w:jc w:val="both"/>
    </w:pPr>
    <w:rPr>
      <w:rFonts w:eastAsia="Calibri"/>
      <w:lang w:eastAsia="en-GB"/>
    </w:rPr>
  </w:style>
  <w:style w:type="paragraph" w:customStyle="1" w:styleId="List1indent1text">
    <w:name w:val="List 1 indent 1 text"/>
    <w:basedOn w:val="Normal"/>
    <w:rsid w:val="00113574"/>
    <w:pPr>
      <w:spacing w:after="120"/>
      <w:ind w:left="1134"/>
      <w:jc w:val="both"/>
    </w:pPr>
    <w:rPr>
      <w:rFonts w:eastAsia="Calibri"/>
      <w:lang w:eastAsia="fr-FR"/>
    </w:rPr>
  </w:style>
  <w:style w:type="table" w:customStyle="1" w:styleId="Tabelraster1">
    <w:name w:val="Tabelraster1"/>
    <w:basedOn w:val="TableNormal"/>
    <w:next w:val="TableGrid"/>
    <w:uiPriority w:val="99"/>
    <w:rsid w:val="00EA4DD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0" w:defQFormat="0" w:count="276">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lsdException w:name="heading 6" w:semiHidden="0" w:uiPriority="0"/>
    <w:lsdException w:name="heading 7" w:semiHidden="0" w:uiPriority="0"/>
    <w:lsdException w:name="heading 8" w:semiHidden="0" w:uiPriority="0"/>
    <w:lsdException w:name="heading 9" w:semiHidden="0" w:uiPriority="0"/>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iPriority="0" w:unhideWhenUsed="1"/>
    <w:lsdException w:name="annotation text" w:locked="1" w:unhideWhenUsed="1"/>
    <w:lsdException w:name="header" w:locked="1" w:uiPriority="0" w:unhideWhenUsed="1"/>
    <w:lsdException w:name="footer" w:locked="1" w:uiPriority="0" w:unhideWhenUsed="1"/>
    <w:lsdException w:name="index heading" w:locked="1" w:unhideWhenUsed="1"/>
    <w:lsdException w:name="caption" w:uiPriority="0" w:unhideWhenUsed="1"/>
    <w:lsdException w:name="table of figures" w:locked="1" w:unhideWhenUsed="1"/>
    <w:lsdException w:name="envelope address" w:locked="1" w:unhideWhenUsed="1"/>
    <w:lsdException w:name="envelope return" w:locked="1" w:unhideWhenUsed="1"/>
    <w:lsdException w:name="footnote reference" w:locked="1" w:uiPriority="0" w:unhideWhenUsed="1"/>
    <w:lsdException w:name="annotation reference" w:locked="1" w:unhideWhenUsed="1"/>
    <w:lsdException w:name="line number" w:locked="1" w:unhideWhenUsed="1"/>
    <w:lsdException w:name="page number" w:locked="1" w:uiPriority="0"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iPriority="0" w:unhideWhenUsed="1" w:qFormat="1"/>
    <w:lsdException w:name="Body Text Indent" w:locked="1" w:uiPriority="0"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1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iPriority="0" w:unhideWhenUsed="1"/>
    <w:lsdException w:name="Body Text Indent 3" w:locked="1" w:unhideWhenUsed="1"/>
    <w:lsdException w:name="Block Text" w:locked="1" w:uiPriority="0" w:unhideWhenUsed="1"/>
    <w:lsdException w:name="Hyperlink" w:locked="1" w:unhideWhenUsed="1"/>
    <w:lsdException w:name="FollowedHyperlink" w:locked="1" w:unhideWhenUsed="1"/>
    <w:lsdException w:name="Strong" w:semiHidden="0" w:uiPriority="0"/>
    <w:lsdException w:name="Emphasis" w:semiHidden="0" w:uiPriority="0"/>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lsdException w:name="Quote" w:semiHidden="0" w:uiPriority="29"/>
    <w:lsdException w:name="Intense Quote" w:semiHidden="0"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lsdException w:name="Intense Emphasis" w:semiHidden="0" w:uiPriority="21"/>
    <w:lsdException w:name="Subtle Reference" w:semiHidden="0" w:uiPriority="31"/>
    <w:lsdException w:name="Intense Reference" w:semiHidden="0" w:uiPriority="32"/>
    <w:lsdException w:name="Book Title" w:semiHidden="0" w:uiPriority="33"/>
    <w:lsdException w:name="Bibliography" w:uiPriority="37" w:unhideWhenUsed="1"/>
    <w:lsdException w:name="TOC Heading" w:semiHidden="0" w:uiPriority="39"/>
  </w:latentStyles>
  <w:style w:type="paragraph" w:default="1" w:styleId="Normal">
    <w:name w:val="Normal"/>
    <w:qFormat/>
    <w:rsid w:val="00113574"/>
    <w:rPr>
      <w:rFonts w:ascii="Arial" w:eastAsiaTheme="minorEastAsia" w:hAnsi="Arial" w:cs="Arial"/>
      <w:sz w:val="22"/>
      <w:szCs w:val="22"/>
      <w:lang w:eastAsia="en-US"/>
    </w:rPr>
  </w:style>
  <w:style w:type="paragraph" w:styleId="Heading1">
    <w:name w:val="heading 1"/>
    <w:basedOn w:val="Normal"/>
    <w:next w:val="BodyText"/>
    <w:link w:val="Heading1Char"/>
    <w:qFormat/>
    <w:rsid w:val="00113574"/>
    <w:pPr>
      <w:keepNext/>
      <w:numPr>
        <w:numId w:val="62"/>
      </w:numPr>
      <w:spacing w:before="240" w:after="240"/>
      <w:outlineLvl w:val="0"/>
    </w:pPr>
    <w:rPr>
      <w:rFonts w:eastAsia="Calibri" w:cs="Calibri"/>
      <w:b/>
      <w:caps/>
      <w:kern w:val="28"/>
      <w:lang w:eastAsia="de-DE"/>
    </w:rPr>
  </w:style>
  <w:style w:type="paragraph" w:styleId="Heading2">
    <w:name w:val="heading 2"/>
    <w:basedOn w:val="Heading1"/>
    <w:next w:val="BodyText"/>
    <w:link w:val="Heading2Char"/>
    <w:qFormat/>
    <w:rsid w:val="00113574"/>
    <w:pPr>
      <w:numPr>
        <w:ilvl w:val="1"/>
      </w:numPr>
      <w:spacing w:before="120" w:after="120"/>
      <w:jc w:val="both"/>
      <w:outlineLvl w:val="1"/>
    </w:pPr>
    <w:rPr>
      <w:rFonts w:eastAsia="MS Mincho" w:cs="Times New Roman"/>
      <w:caps w:val="0"/>
      <w:szCs w:val="20"/>
    </w:rPr>
  </w:style>
  <w:style w:type="paragraph" w:styleId="Heading3">
    <w:name w:val="heading 3"/>
    <w:basedOn w:val="Normal"/>
    <w:next w:val="BodyText"/>
    <w:link w:val="Heading3Char"/>
    <w:qFormat/>
    <w:rsid w:val="00113574"/>
    <w:pPr>
      <w:keepNext/>
      <w:numPr>
        <w:ilvl w:val="2"/>
        <w:numId w:val="62"/>
      </w:numPr>
      <w:spacing w:before="120" w:after="120"/>
      <w:outlineLvl w:val="2"/>
    </w:pPr>
    <w:rPr>
      <w:rFonts w:eastAsia="Calibri" w:cs="Calibri"/>
      <w:szCs w:val="20"/>
      <w:lang w:eastAsia="de-DE"/>
    </w:rPr>
  </w:style>
  <w:style w:type="paragraph" w:styleId="Heading4">
    <w:name w:val="heading 4"/>
    <w:basedOn w:val="Normal"/>
    <w:next w:val="Normal"/>
    <w:link w:val="Heading4Char"/>
    <w:qFormat/>
    <w:rsid w:val="00113574"/>
    <w:pPr>
      <w:keepNext/>
      <w:numPr>
        <w:ilvl w:val="3"/>
        <w:numId w:val="62"/>
      </w:numPr>
      <w:spacing w:before="120" w:after="120"/>
      <w:outlineLvl w:val="3"/>
    </w:pPr>
    <w:rPr>
      <w:szCs w:val="20"/>
      <w:lang w:eastAsia="de-DE"/>
    </w:rPr>
  </w:style>
  <w:style w:type="paragraph" w:styleId="Heading5">
    <w:name w:val="heading 5"/>
    <w:basedOn w:val="Normal"/>
    <w:next w:val="Normal"/>
    <w:link w:val="Heading5Char"/>
    <w:rsid w:val="00113574"/>
    <w:pPr>
      <w:numPr>
        <w:ilvl w:val="4"/>
        <w:numId w:val="62"/>
      </w:numPr>
      <w:spacing w:before="240" w:after="120"/>
      <w:outlineLvl w:val="4"/>
    </w:pPr>
    <w:rPr>
      <w:rFonts w:eastAsia="Calibri" w:cs="Calibri"/>
      <w:szCs w:val="20"/>
      <w:lang w:val="de-DE" w:eastAsia="de-DE"/>
    </w:rPr>
  </w:style>
  <w:style w:type="paragraph" w:styleId="Heading6">
    <w:name w:val="heading 6"/>
    <w:basedOn w:val="Normal"/>
    <w:next w:val="Normal"/>
    <w:link w:val="Heading6Char"/>
    <w:unhideWhenUsed/>
    <w:rsid w:val="00113574"/>
    <w:pPr>
      <w:numPr>
        <w:ilvl w:val="5"/>
        <w:numId w:val="62"/>
      </w:numPr>
      <w:spacing w:before="240" w:after="60"/>
      <w:outlineLvl w:val="5"/>
    </w:pPr>
    <w:rPr>
      <w:b/>
      <w:bCs/>
      <w:lang w:eastAsia="en-GB"/>
    </w:rPr>
  </w:style>
  <w:style w:type="paragraph" w:styleId="Heading7">
    <w:name w:val="heading 7"/>
    <w:basedOn w:val="Normal"/>
    <w:next w:val="Normal"/>
    <w:link w:val="Heading7Char"/>
    <w:unhideWhenUsed/>
    <w:rsid w:val="00113574"/>
    <w:pPr>
      <w:numPr>
        <w:ilvl w:val="6"/>
        <w:numId w:val="62"/>
      </w:numPr>
      <w:spacing w:before="240" w:after="60"/>
      <w:outlineLvl w:val="6"/>
    </w:pPr>
    <w:rPr>
      <w:lang w:eastAsia="en-GB"/>
    </w:rPr>
  </w:style>
  <w:style w:type="paragraph" w:styleId="Heading8">
    <w:name w:val="heading 8"/>
    <w:basedOn w:val="Normal"/>
    <w:next w:val="Normal"/>
    <w:link w:val="Heading8Char"/>
    <w:unhideWhenUsed/>
    <w:rsid w:val="00113574"/>
    <w:pPr>
      <w:numPr>
        <w:ilvl w:val="7"/>
        <w:numId w:val="62"/>
      </w:numPr>
      <w:spacing w:before="240" w:after="60"/>
      <w:outlineLvl w:val="7"/>
    </w:pPr>
    <w:rPr>
      <w:i/>
      <w:iCs/>
      <w:lang w:eastAsia="en-GB"/>
    </w:rPr>
  </w:style>
  <w:style w:type="paragraph" w:styleId="Heading9">
    <w:name w:val="heading 9"/>
    <w:basedOn w:val="Normal"/>
    <w:next w:val="Normal"/>
    <w:link w:val="Heading9Char"/>
    <w:unhideWhenUsed/>
    <w:rsid w:val="00113574"/>
    <w:pPr>
      <w:numPr>
        <w:ilvl w:val="8"/>
        <w:numId w:val="62"/>
      </w:numPr>
      <w:spacing w:before="240" w:after="60"/>
      <w:outlineLvl w:val="8"/>
    </w:pPr>
    <w:rPr>
      <w:rFonts w:asciiTheme="majorHAnsi" w:eastAsiaTheme="majorEastAsia" w:hAnsiTheme="majorHAnsi" w:cstheme="majorBid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113574"/>
    <w:rPr>
      <w:rFonts w:ascii="Arial" w:eastAsia="Calibri" w:hAnsi="Arial" w:cs="Calibri"/>
      <w:b/>
      <w:caps/>
      <w:kern w:val="28"/>
      <w:sz w:val="22"/>
      <w:szCs w:val="22"/>
      <w:lang w:eastAsia="de-DE"/>
    </w:rPr>
  </w:style>
  <w:style w:type="character" w:customStyle="1" w:styleId="Heading2Char">
    <w:name w:val="Heading 2 Char"/>
    <w:basedOn w:val="DefaultParagraphFont"/>
    <w:link w:val="Heading2"/>
    <w:locked/>
    <w:rsid w:val="00113574"/>
    <w:rPr>
      <w:rFonts w:ascii="Arial" w:eastAsia="MS Mincho" w:hAnsi="Arial"/>
      <w:b/>
      <w:kern w:val="28"/>
      <w:sz w:val="22"/>
      <w:lang w:eastAsia="de-DE"/>
    </w:rPr>
  </w:style>
  <w:style w:type="character" w:customStyle="1" w:styleId="Heading3Char">
    <w:name w:val="Heading 3 Char"/>
    <w:basedOn w:val="DefaultParagraphFont"/>
    <w:link w:val="Heading3"/>
    <w:locked/>
    <w:rsid w:val="00113574"/>
    <w:rPr>
      <w:rFonts w:ascii="Arial" w:eastAsia="Calibri" w:hAnsi="Arial" w:cs="Calibri"/>
      <w:sz w:val="22"/>
      <w:lang w:eastAsia="de-DE"/>
    </w:rPr>
  </w:style>
  <w:style w:type="character" w:customStyle="1" w:styleId="Heading4Char">
    <w:name w:val="Heading 4 Char"/>
    <w:basedOn w:val="DefaultParagraphFont"/>
    <w:link w:val="Heading4"/>
    <w:locked/>
    <w:rsid w:val="00113574"/>
    <w:rPr>
      <w:rFonts w:ascii="Arial" w:eastAsiaTheme="minorEastAsia" w:hAnsi="Arial" w:cs="Arial"/>
      <w:sz w:val="22"/>
      <w:lang w:eastAsia="de-DE"/>
    </w:rPr>
  </w:style>
  <w:style w:type="character" w:customStyle="1" w:styleId="Heading5Char">
    <w:name w:val="Heading 5 Char"/>
    <w:basedOn w:val="DefaultParagraphFont"/>
    <w:link w:val="Heading5"/>
    <w:locked/>
    <w:rsid w:val="00113574"/>
    <w:rPr>
      <w:rFonts w:ascii="Arial" w:eastAsia="Calibri" w:hAnsi="Arial" w:cs="Calibri"/>
      <w:sz w:val="22"/>
      <w:lang w:val="de-DE" w:eastAsia="de-DE"/>
    </w:rPr>
  </w:style>
  <w:style w:type="character" w:customStyle="1" w:styleId="Heading6Char">
    <w:name w:val="Heading 6 Char"/>
    <w:basedOn w:val="DefaultParagraphFont"/>
    <w:link w:val="Heading6"/>
    <w:locked/>
    <w:rsid w:val="00113574"/>
    <w:rPr>
      <w:rFonts w:ascii="Arial" w:eastAsiaTheme="minorEastAsia" w:hAnsi="Arial" w:cs="Arial"/>
      <w:b/>
      <w:bCs/>
      <w:sz w:val="22"/>
      <w:szCs w:val="22"/>
    </w:rPr>
  </w:style>
  <w:style w:type="character" w:customStyle="1" w:styleId="Heading7Char">
    <w:name w:val="Heading 7 Char"/>
    <w:basedOn w:val="DefaultParagraphFont"/>
    <w:link w:val="Heading7"/>
    <w:locked/>
    <w:rsid w:val="00113574"/>
    <w:rPr>
      <w:rFonts w:ascii="Arial" w:eastAsiaTheme="minorEastAsia" w:hAnsi="Arial" w:cs="Arial"/>
      <w:sz w:val="22"/>
      <w:szCs w:val="22"/>
    </w:rPr>
  </w:style>
  <w:style w:type="character" w:customStyle="1" w:styleId="Heading8Char">
    <w:name w:val="Heading 8 Char"/>
    <w:basedOn w:val="DefaultParagraphFont"/>
    <w:link w:val="Heading8"/>
    <w:locked/>
    <w:rsid w:val="00113574"/>
    <w:rPr>
      <w:rFonts w:ascii="Arial" w:eastAsiaTheme="minorEastAsia" w:hAnsi="Arial" w:cs="Arial"/>
      <w:i/>
      <w:iCs/>
      <w:sz w:val="22"/>
      <w:szCs w:val="22"/>
    </w:rPr>
  </w:style>
  <w:style w:type="character" w:customStyle="1" w:styleId="Heading9Char">
    <w:name w:val="Heading 9 Char"/>
    <w:basedOn w:val="DefaultParagraphFont"/>
    <w:link w:val="Heading9"/>
    <w:locked/>
    <w:rsid w:val="00113574"/>
    <w:rPr>
      <w:rFonts w:asciiTheme="majorHAnsi" w:eastAsiaTheme="majorEastAsia" w:hAnsiTheme="majorHAnsi" w:cstheme="majorBidi"/>
      <w:sz w:val="22"/>
      <w:szCs w:val="22"/>
    </w:rPr>
  </w:style>
  <w:style w:type="paragraph" w:styleId="BodyText">
    <w:name w:val="Body Text"/>
    <w:basedOn w:val="Normal"/>
    <w:link w:val="BodyTextChar"/>
    <w:qFormat/>
    <w:rsid w:val="00113574"/>
    <w:pPr>
      <w:spacing w:after="120"/>
      <w:jc w:val="both"/>
    </w:pPr>
    <w:rPr>
      <w:rFonts w:eastAsia="Calibri" w:cs="Calibri"/>
      <w:lang w:eastAsia="en-GB"/>
    </w:rPr>
  </w:style>
  <w:style w:type="character" w:customStyle="1" w:styleId="BodyTextChar">
    <w:name w:val="Body Text Char"/>
    <w:link w:val="BodyText"/>
    <w:locked/>
    <w:rsid w:val="00113574"/>
    <w:rPr>
      <w:rFonts w:ascii="Arial" w:eastAsia="Calibri" w:hAnsi="Arial" w:cs="Calibri"/>
      <w:sz w:val="22"/>
      <w:szCs w:val="22"/>
    </w:rPr>
  </w:style>
  <w:style w:type="paragraph" w:customStyle="1" w:styleId="Annex">
    <w:name w:val="Annex"/>
    <w:basedOn w:val="Heading1"/>
    <w:next w:val="Normal"/>
    <w:autoRedefine/>
    <w:qFormat/>
    <w:rsid w:val="00113574"/>
    <w:pPr>
      <w:numPr>
        <w:numId w:val="39"/>
      </w:numPr>
      <w:jc w:val="both"/>
    </w:pPr>
    <w:rPr>
      <w:snapToGrid w:val="0"/>
    </w:rPr>
  </w:style>
  <w:style w:type="paragraph" w:customStyle="1" w:styleId="Appendix">
    <w:name w:val="Appendix"/>
    <w:basedOn w:val="Normal"/>
    <w:next w:val="Heading1"/>
    <w:uiPriority w:val="99"/>
    <w:rsid w:val="00F155DC"/>
    <w:pPr>
      <w:numPr>
        <w:numId w:val="2"/>
      </w:numPr>
      <w:tabs>
        <w:tab w:val="left" w:pos="1985"/>
      </w:tabs>
      <w:spacing w:after="240"/>
      <w:ind w:left="1985" w:hanging="1985"/>
    </w:pPr>
    <w:rPr>
      <w:b/>
      <w:sz w:val="24"/>
      <w:szCs w:val="28"/>
    </w:rPr>
  </w:style>
  <w:style w:type="paragraph" w:styleId="BalloonText">
    <w:name w:val="Balloon Text"/>
    <w:basedOn w:val="Normal"/>
    <w:link w:val="BalloonTextChar"/>
    <w:uiPriority w:val="99"/>
    <w:semiHidden/>
    <w:rsid w:val="00B534F2"/>
    <w:rPr>
      <w:rFonts w:ascii="Tahoma" w:hAnsi="Tahoma" w:cs="Tahoma"/>
      <w:sz w:val="16"/>
      <w:szCs w:val="16"/>
    </w:rPr>
  </w:style>
  <w:style w:type="character" w:customStyle="1" w:styleId="BalloonTextChar">
    <w:name w:val="Balloon Text Char"/>
    <w:link w:val="BalloonText"/>
    <w:uiPriority w:val="99"/>
    <w:locked/>
    <w:rsid w:val="00B534F2"/>
    <w:rPr>
      <w:rFonts w:ascii="Tahoma" w:hAnsi="Tahoma" w:cs="Tahoma"/>
      <w:sz w:val="16"/>
      <w:szCs w:val="16"/>
      <w:lang w:eastAsia="en-US"/>
    </w:rPr>
  </w:style>
  <w:style w:type="paragraph" w:styleId="BlockText">
    <w:name w:val="Block Text"/>
    <w:basedOn w:val="Normal"/>
    <w:rsid w:val="00B534F2"/>
    <w:pPr>
      <w:spacing w:after="120"/>
      <w:ind w:left="1440" w:right="1440"/>
    </w:pPr>
  </w:style>
  <w:style w:type="paragraph" w:styleId="BodyTextIndent">
    <w:name w:val="Body Text Indent"/>
    <w:basedOn w:val="Normal"/>
    <w:link w:val="BodyTextIndentChar"/>
    <w:rsid w:val="00113574"/>
    <w:pPr>
      <w:spacing w:after="120"/>
      <w:ind w:left="567"/>
    </w:pPr>
    <w:rPr>
      <w:rFonts w:eastAsia="Calibri" w:cs="Calibri"/>
      <w:lang w:eastAsia="en-GB"/>
    </w:rPr>
  </w:style>
  <w:style w:type="character" w:customStyle="1" w:styleId="BodyTextIndentChar">
    <w:name w:val="Body Text Indent Char"/>
    <w:basedOn w:val="DefaultParagraphFont"/>
    <w:link w:val="BodyTextIndent"/>
    <w:locked/>
    <w:rsid w:val="00113574"/>
    <w:rPr>
      <w:rFonts w:ascii="Arial" w:eastAsia="Calibri" w:hAnsi="Arial" w:cs="Calibri"/>
      <w:sz w:val="22"/>
      <w:szCs w:val="22"/>
    </w:rPr>
  </w:style>
  <w:style w:type="paragraph" w:styleId="BodyTextIndent2">
    <w:name w:val="Body Text Indent 2"/>
    <w:basedOn w:val="Normal"/>
    <w:link w:val="BodyTextIndent2Char"/>
    <w:rsid w:val="00113574"/>
    <w:pPr>
      <w:spacing w:after="120"/>
      <w:ind w:left="1134"/>
      <w:jc w:val="both"/>
    </w:pPr>
    <w:rPr>
      <w:rFonts w:eastAsia="Calibri" w:cs="Calibri"/>
      <w:lang w:eastAsia="de-DE"/>
    </w:rPr>
  </w:style>
  <w:style w:type="character" w:customStyle="1" w:styleId="BodyTextIndent2Char">
    <w:name w:val="Body Text Indent 2 Char"/>
    <w:basedOn w:val="DefaultParagraphFont"/>
    <w:link w:val="BodyTextIndent2"/>
    <w:locked/>
    <w:rsid w:val="00113574"/>
    <w:rPr>
      <w:rFonts w:ascii="Arial" w:eastAsia="Calibri" w:hAnsi="Arial" w:cs="Calibri"/>
      <w:sz w:val="22"/>
      <w:szCs w:val="22"/>
      <w:lang w:eastAsia="de-DE"/>
    </w:rPr>
  </w:style>
  <w:style w:type="character" w:styleId="CommentReference">
    <w:name w:val="annotation reference"/>
    <w:uiPriority w:val="99"/>
    <w:semiHidden/>
    <w:rsid w:val="00B534F2"/>
    <w:rPr>
      <w:rFonts w:cs="Times New Roman"/>
      <w:sz w:val="16"/>
      <w:szCs w:val="16"/>
    </w:rPr>
  </w:style>
  <w:style w:type="paragraph" w:styleId="CommentText">
    <w:name w:val="annotation text"/>
    <w:basedOn w:val="Normal"/>
    <w:link w:val="CommentTextChar"/>
    <w:uiPriority w:val="99"/>
    <w:semiHidden/>
    <w:rsid w:val="00B534F2"/>
    <w:rPr>
      <w:lang w:eastAsia="de-DE"/>
    </w:rPr>
  </w:style>
  <w:style w:type="character" w:customStyle="1" w:styleId="CommentTextChar">
    <w:name w:val="Comment Text Char"/>
    <w:link w:val="CommentText"/>
    <w:uiPriority w:val="99"/>
    <w:locked/>
    <w:rsid w:val="00B534F2"/>
    <w:rPr>
      <w:rFonts w:ascii="Arial" w:hAnsi="Arial" w:cs="Times New Roman"/>
      <w:sz w:val="24"/>
      <w:szCs w:val="24"/>
      <w:lang w:eastAsia="de-DE"/>
    </w:rPr>
  </w:style>
  <w:style w:type="paragraph" w:styleId="CommentSubject">
    <w:name w:val="annotation subject"/>
    <w:basedOn w:val="CommentText"/>
    <w:next w:val="CommentText"/>
    <w:link w:val="CommentSubjectChar"/>
    <w:uiPriority w:val="99"/>
    <w:semiHidden/>
    <w:rsid w:val="00B534F2"/>
    <w:rPr>
      <w:b/>
      <w:bCs/>
      <w:sz w:val="20"/>
      <w:szCs w:val="20"/>
      <w:lang w:eastAsia="en-US"/>
    </w:rPr>
  </w:style>
  <w:style w:type="character" w:customStyle="1" w:styleId="CommentSubjectChar">
    <w:name w:val="Comment Subject Char"/>
    <w:link w:val="CommentSubject"/>
    <w:uiPriority w:val="99"/>
    <w:locked/>
    <w:rsid w:val="00B534F2"/>
    <w:rPr>
      <w:rFonts w:ascii="Arial" w:hAnsi="Arial" w:cs="Times New Roman"/>
      <w:b/>
      <w:bCs/>
      <w:sz w:val="24"/>
      <w:szCs w:val="24"/>
      <w:lang w:eastAsia="en-US"/>
    </w:rPr>
  </w:style>
  <w:style w:type="paragraph" w:styleId="DocumentMap">
    <w:name w:val="Document Map"/>
    <w:basedOn w:val="Normal"/>
    <w:link w:val="DocumentMapChar"/>
    <w:uiPriority w:val="99"/>
    <w:semiHidden/>
    <w:rsid w:val="00B534F2"/>
    <w:pPr>
      <w:shd w:val="clear" w:color="auto" w:fill="000080"/>
    </w:pPr>
    <w:rPr>
      <w:rFonts w:ascii="Tahoma" w:hAnsi="Tahoma"/>
      <w:sz w:val="20"/>
      <w:lang w:val="de-DE" w:eastAsia="de-DE"/>
    </w:rPr>
  </w:style>
  <w:style w:type="character" w:customStyle="1" w:styleId="DocumentMapChar">
    <w:name w:val="Document Map Char"/>
    <w:link w:val="DocumentMap"/>
    <w:uiPriority w:val="99"/>
    <w:locked/>
    <w:rsid w:val="00B534F2"/>
    <w:rPr>
      <w:rFonts w:ascii="Tahoma" w:hAnsi="Tahoma" w:cs="Times New Roman"/>
      <w:sz w:val="24"/>
      <w:szCs w:val="24"/>
      <w:shd w:val="clear" w:color="auto" w:fill="000080"/>
      <w:lang w:val="de-DE" w:eastAsia="de-DE"/>
    </w:rPr>
  </w:style>
  <w:style w:type="character" w:styleId="Emphasis">
    <w:name w:val="Emphasis"/>
    <w:uiPriority w:val="99"/>
    <w:rsid w:val="00B534F2"/>
    <w:rPr>
      <w:rFonts w:cs="Times New Roman"/>
      <w:i/>
      <w:iCs/>
    </w:rPr>
  </w:style>
  <w:style w:type="paragraph" w:customStyle="1" w:styleId="equation">
    <w:name w:val="equation"/>
    <w:basedOn w:val="Normal"/>
    <w:next w:val="BodyText"/>
    <w:uiPriority w:val="99"/>
    <w:rsid w:val="00B534F2"/>
    <w:pPr>
      <w:keepNext/>
      <w:numPr>
        <w:numId w:val="4"/>
      </w:numPr>
      <w:tabs>
        <w:tab w:val="left" w:pos="142"/>
      </w:tabs>
      <w:spacing w:after="120"/>
      <w:jc w:val="right"/>
    </w:pPr>
  </w:style>
  <w:style w:type="paragraph" w:customStyle="1" w:styleId="Figure">
    <w:name w:val="Figure_#"/>
    <w:basedOn w:val="Normal"/>
    <w:next w:val="Normal"/>
    <w:rsid w:val="00113574"/>
    <w:pPr>
      <w:numPr>
        <w:numId w:val="53"/>
      </w:numPr>
      <w:spacing w:before="120" w:after="120"/>
      <w:jc w:val="center"/>
    </w:pPr>
    <w:rPr>
      <w:rFonts w:eastAsia="Calibri" w:cs="Calibri"/>
      <w:i/>
      <w:szCs w:val="20"/>
      <w:lang w:eastAsia="en-GB"/>
    </w:rPr>
  </w:style>
  <w:style w:type="character" w:styleId="FollowedHyperlink">
    <w:name w:val="FollowedHyperlink"/>
    <w:uiPriority w:val="99"/>
    <w:rsid w:val="00B534F2"/>
    <w:rPr>
      <w:rFonts w:cs="Times New Roman"/>
      <w:color w:val="800080"/>
      <w:u w:val="single"/>
    </w:rPr>
  </w:style>
  <w:style w:type="paragraph" w:styleId="Footer">
    <w:name w:val="footer"/>
    <w:basedOn w:val="Normal"/>
    <w:link w:val="FooterChar"/>
    <w:rsid w:val="00113574"/>
    <w:pPr>
      <w:tabs>
        <w:tab w:val="center" w:pos="4820"/>
        <w:tab w:val="right" w:pos="9639"/>
      </w:tabs>
    </w:pPr>
    <w:rPr>
      <w:rFonts w:eastAsia="Calibri" w:cs="Calibri"/>
      <w:lang w:eastAsia="en-GB"/>
    </w:rPr>
  </w:style>
  <w:style w:type="character" w:customStyle="1" w:styleId="FooterChar">
    <w:name w:val="Footer Char"/>
    <w:basedOn w:val="DefaultParagraphFont"/>
    <w:link w:val="Footer"/>
    <w:locked/>
    <w:rsid w:val="00113574"/>
    <w:rPr>
      <w:rFonts w:ascii="Arial" w:eastAsia="Calibri" w:hAnsi="Arial" w:cs="Calibri"/>
      <w:sz w:val="22"/>
      <w:szCs w:val="22"/>
    </w:rPr>
  </w:style>
  <w:style w:type="character" w:styleId="FootnoteReference">
    <w:name w:val="footnote reference"/>
    <w:semiHidden/>
    <w:rsid w:val="00113574"/>
    <w:rPr>
      <w:rFonts w:ascii="Arial" w:hAnsi="Arial"/>
      <w:sz w:val="16"/>
    </w:rPr>
  </w:style>
  <w:style w:type="paragraph" w:styleId="FootnoteText">
    <w:name w:val="footnote text"/>
    <w:basedOn w:val="Normal"/>
    <w:link w:val="FootnoteTextChar"/>
    <w:semiHidden/>
    <w:rsid w:val="00113574"/>
    <w:rPr>
      <w:rFonts w:eastAsia="Calibri" w:cs="Calibri"/>
      <w:sz w:val="20"/>
      <w:szCs w:val="20"/>
      <w:lang w:eastAsia="en-GB"/>
    </w:rPr>
  </w:style>
  <w:style w:type="character" w:customStyle="1" w:styleId="FootnoteTextChar">
    <w:name w:val="Footnote Text Char"/>
    <w:basedOn w:val="DefaultParagraphFont"/>
    <w:link w:val="FootnoteText"/>
    <w:semiHidden/>
    <w:locked/>
    <w:rsid w:val="00113574"/>
    <w:rPr>
      <w:rFonts w:ascii="Arial" w:eastAsia="Calibri" w:hAnsi="Arial" w:cs="Calibri"/>
    </w:rPr>
  </w:style>
  <w:style w:type="paragraph" w:styleId="Header">
    <w:name w:val="header"/>
    <w:basedOn w:val="Normal"/>
    <w:link w:val="HeaderChar"/>
    <w:rsid w:val="00113574"/>
    <w:pPr>
      <w:tabs>
        <w:tab w:val="center" w:pos="4820"/>
        <w:tab w:val="right" w:pos="9639"/>
      </w:tabs>
    </w:pPr>
    <w:rPr>
      <w:rFonts w:eastAsia="Calibri" w:cs="Calibri"/>
      <w:lang w:eastAsia="en-GB"/>
    </w:rPr>
  </w:style>
  <w:style w:type="character" w:customStyle="1" w:styleId="HeaderChar">
    <w:name w:val="Header Char"/>
    <w:basedOn w:val="DefaultParagraphFont"/>
    <w:link w:val="Header"/>
    <w:locked/>
    <w:rsid w:val="00113574"/>
    <w:rPr>
      <w:rFonts w:ascii="Arial" w:eastAsia="Calibri" w:hAnsi="Arial" w:cs="Calibri"/>
      <w:sz w:val="22"/>
      <w:szCs w:val="22"/>
    </w:rPr>
  </w:style>
  <w:style w:type="character" w:styleId="Hyperlink">
    <w:name w:val="Hyperlink"/>
    <w:uiPriority w:val="99"/>
    <w:rsid w:val="00B534F2"/>
    <w:rPr>
      <w:rFonts w:cs="Times New Roman"/>
      <w:color w:val="0000FF"/>
      <w:u w:val="single"/>
    </w:rPr>
  </w:style>
  <w:style w:type="paragraph" w:styleId="Index1">
    <w:name w:val="index 1"/>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styleId="Index2">
    <w:name w:val="index 2"/>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283"/>
      <w:textAlignment w:val="baseline"/>
    </w:pPr>
    <w:rPr>
      <w:lang w:eastAsia="de-DE"/>
    </w:rPr>
  </w:style>
  <w:style w:type="paragraph" w:styleId="Index3">
    <w:name w:val="index 3"/>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566"/>
      <w:textAlignment w:val="baseline"/>
    </w:pPr>
    <w:rPr>
      <w:lang w:eastAsia="de-DE"/>
    </w:rPr>
  </w:style>
  <w:style w:type="paragraph" w:styleId="Index4">
    <w:name w:val="index 4"/>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849"/>
      <w:textAlignment w:val="baseline"/>
    </w:pPr>
    <w:rPr>
      <w:lang w:eastAsia="de-DE"/>
    </w:rPr>
  </w:style>
  <w:style w:type="paragraph" w:styleId="Index5">
    <w:name w:val="index 5"/>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132"/>
      <w:textAlignment w:val="baseline"/>
    </w:pPr>
    <w:rPr>
      <w:lang w:eastAsia="de-DE"/>
    </w:rPr>
  </w:style>
  <w:style w:type="paragraph" w:styleId="Index6">
    <w:name w:val="index 6"/>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415"/>
      <w:textAlignment w:val="baseline"/>
    </w:pPr>
    <w:rPr>
      <w:lang w:eastAsia="de-DE"/>
    </w:rPr>
  </w:style>
  <w:style w:type="paragraph" w:styleId="Index7">
    <w:name w:val="index 7"/>
    <w:basedOn w:val="Normal"/>
    <w:next w:val="Normal"/>
    <w:autoRedefine/>
    <w:uiPriority w:val="99"/>
    <w:semiHidden/>
    <w:rsid w:val="00B534F2"/>
    <w:pPr>
      <w:tabs>
        <w:tab w:val="left" w:pos="794"/>
        <w:tab w:val="left" w:pos="1191"/>
        <w:tab w:val="left" w:pos="1588"/>
        <w:tab w:val="left" w:pos="1985"/>
      </w:tabs>
      <w:overflowPunct w:val="0"/>
      <w:autoSpaceDE w:val="0"/>
      <w:autoSpaceDN w:val="0"/>
      <w:adjustRightInd w:val="0"/>
      <w:spacing w:before="120"/>
      <w:ind w:left="1698"/>
      <w:textAlignment w:val="baseline"/>
    </w:pPr>
    <w:rPr>
      <w:lang w:eastAsia="de-DE"/>
    </w:rPr>
  </w:style>
  <w:style w:type="paragraph" w:styleId="IndexHeading">
    <w:name w:val="index heading"/>
    <w:basedOn w:val="Normal"/>
    <w:next w:val="Index1"/>
    <w:uiPriority w:val="99"/>
    <w:semiHidden/>
    <w:rsid w:val="00B534F2"/>
    <w:pPr>
      <w:tabs>
        <w:tab w:val="left" w:pos="794"/>
        <w:tab w:val="left" w:pos="1191"/>
        <w:tab w:val="left" w:pos="1588"/>
        <w:tab w:val="left" w:pos="1985"/>
      </w:tabs>
      <w:overflowPunct w:val="0"/>
      <w:autoSpaceDE w:val="0"/>
      <w:autoSpaceDN w:val="0"/>
      <w:adjustRightInd w:val="0"/>
      <w:spacing w:before="120"/>
      <w:textAlignment w:val="baseline"/>
    </w:pPr>
    <w:rPr>
      <w:lang w:eastAsia="de-DE"/>
    </w:rPr>
  </w:style>
  <w:style w:type="paragraph" w:customStyle="1" w:styleId="List1">
    <w:name w:val="List 1"/>
    <w:basedOn w:val="Normal"/>
    <w:qFormat/>
    <w:rsid w:val="00113574"/>
    <w:pPr>
      <w:numPr>
        <w:numId w:val="65"/>
      </w:numPr>
      <w:spacing w:after="120"/>
      <w:jc w:val="both"/>
    </w:pPr>
    <w:rPr>
      <w:rFonts w:eastAsia="MS Mincho" w:cs="Calibri"/>
      <w:lang w:eastAsia="ja-JP"/>
    </w:rPr>
  </w:style>
  <w:style w:type="paragraph" w:customStyle="1" w:styleId="List1indent">
    <w:name w:val="List 1 indent"/>
    <w:basedOn w:val="Normal"/>
    <w:uiPriority w:val="99"/>
    <w:rsid w:val="007379A8"/>
    <w:pPr>
      <w:numPr>
        <w:ilvl w:val="1"/>
        <w:numId w:val="6"/>
      </w:numPr>
      <w:tabs>
        <w:tab w:val="clear" w:pos="993"/>
        <w:tab w:val="num" w:pos="1134"/>
      </w:tabs>
      <w:spacing w:after="120"/>
      <w:ind w:left="1134"/>
      <w:jc w:val="both"/>
    </w:pPr>
    <w:rPr>
      <w:szCs w:val="20"/>
      <w:lang w:eastAsia="en-GB"/>
    </w:rPr>
  </w:style>
  <w:style w:type="paragraph" w:customStyle="1" w:styleId="List1indent2">
    <w:name w:val="List 1 indent 2"/>
    <w:basedOn w:val="Normal"/>
    <w:rsid w:val="00113574"/>
    <w:pPr>
      <w:widowControl w:val="0"/>
      <w:numPr>
        <w:ilvl w:val="2"/>
        <w:numId w:val="65"/>
      </w:numPr>
      <w:autoSpaceDE w:val="0"/>
      <w:autoSpaceDN w:val="0"/>
      <w:adjustRightInd w:val="0"/>
      <w:spacing w:after="120"/>
      <w:jc w:val="both"/>
    </w:pPr>
    <w:rPr>
      <w:rFonts w:eastAsia="Calibri"/>
      <w:sz w:val="20"/>
      <w:szCs w:val="20"/>
      <w:lang w:eastAsia="en-GB"/>
    </w:rPr>
  </w:style>
  <w:style w:type="paragraph" w:customStyle="1" w:styleId="List1indent2text">
    <w:name w:val="List 1 indent 2 text"/>
    <w:basedOn w:val="Normal"/>
    <w:rsid w:val="00113574"/>
    <w:pPr>
      <w:spacing w:after="60"/>
      <w:ind w:left="1701"/>
      <w:jc w:val="both"/>
    </w:pPr>
    <w:rPr>
      <w:rFonts w:eastAsia="Calibri"/>
      <w:sz w:val="20"/>
      <w:lang w:eastAsia="en-GB"/>
    </w:rPr>
  </w:style>
  <w:style w:type="paragraph" w:customStyle="1" w:styleId="List1indenttext">
    <w:name w:val="List 1 indent text"/>
    <w:basedOn w:val="Normal"/>
    <w:rsid w:val="00113574"/>
    <w:pPr>
      <w:spacing w:after="120"/>
      <w:ind w:left="1134"/>
      <w:jc w:val="both"/>
    </w:pPr>
    <w:rPr>
      <w:rFonts w:eastAsia="Calibri" w:cs="Calibri"/>
      <w:szCs w:val="20"/>
      <w:lang w:eastAsia="en-GB"/>
    </w:rPr>
  </w:style>
  <w:style w:type="paragraph" w:customStyle="1" w:styleId="List1text">
    <w:name w:val="List 1 text"/>
    <w:basedOn w:val="Normal"/>
    <w:qFormat/>
    <w:rsid w:val="00113574"/>
    <w:pPr>
      <w:spacing w:after="120"/>
      <w:ind w:left="567"/>
      <w:jc w:val="both"/>
    </w:pPr>
    <w:rPr>
      <w:rFonts w:eastAsia="Calibri"/>
      <w:lang w:eastAsia="en-GB"/>
    </w:rPr>
  </w:style>
  <w:style w:type="paragraph" w:styleId="ListBullet">
    <w:name w:val="List Bullet"/>
    <w:basedOn w:val="Normal"/>
    <w:autoRedefine/>
    <w:uiPriority w:val="99"/>
    <w:rsid w:val="00B534F2"/>
    <w:pPr>
      <w:spacing w:before="60" w:after="80"/>
      <w:ind w:left="354"/>
    </w:pPr>
  </w:style>
  <w:style w:type="paragraph" w:styleId="ListNumber">
    <w:name w:val="List Number"/>
    <w:basedOn w:val="Normal"/>
    <w:uiPriority w:val="99"/>
    <w:rsid w:val="00B534F2"/>
    <w:pPr>
      <w:tabs>
        <w:tab w:val="num" w:pos="360"/>
      </w:tabs>
      <w:ind w:left="360" w:hanging="360"/>
    </w:pPr>
  </w:style>
  <w:style w:type="paragraph" w:styleId="NormalWeb">
    <w:name w:val="Normal (Web)"/>
    <w:basedOn w:val="Normal"/>
    <w:uiPriority w:val="99"/>
    <w:rsid w:val="00B534F2"/>
  </w:style>
  <w:style w:type="character" w:styleId="PageNumber">
    <w:name w:val="page number"/>
    <w:basedOn w:val="DefaultParagraphFont"/>
    <w:rsid w:val="00113574"/>
  </w:style>
  <w:style w:type="paragraph" w:styleId="Quote">
    <w:name w:val="Quote"/>
    <w:basedOn w:val="Normal"/>
    <w:link w:val="QuoteChar"/>
    <w:uiPriority w:val="99"/>
    <w:rsid w:val="00B534F2"/>
    <w:pPr>
      <w:spacing w:before="60" w:after="60"/>
      <w:ind w:left="567" w:right="935"/>
      <w:jc w:val="both"/>
    </w:pPr>
    <w:rPr>
      <w:i/>
    </w:rPr>
  </w:style>
  <w:style w:type="character" w:customStyle="1" w:styleId="QuoteChar">
    <w:name w:val="Quote Char"/>
    <w:link w:val="Quote"/>
    <w:uiPriority w:val="99"/>
    <w:locked/>
    <w:rsid w:val="00B534F2"/>
    <w:rPr>
      <w:rFonts w:ascii="Arial" w:hAnsi="Arial" w:cs="Times New Roman"/>
      <w:i/>
      <w:sz w:val="24"/>
      <w:szCs w:val="24"/>
      <w:lang w:eastAsia="en-US"/>
    </w:rPr>
  </w:style>
  <w:style w:type="paragraph" w:customStyle="1" w:styleId="References">
    <w:name w:val="References"/>
    <w:basedOn w:val="Normal"/>
    <w:uiPriority w:val="99"/>
    <w:rsid w:val="00B534F2"/>
    <w:pPr>
      <w:numPr>
        <w:numId w:val="8"/>
      </w:numPr>
      <w:tabs>
        <w:tab w:val="left" w:pos="567"/>
      </w:tabs>
      <w:spacing w:after="120"/>
    </w:pPr>
    <w:rPr>
      <w:szCs w:val="20"/>
    </w:rPr>
  </w:style>
  <w:style w:type="paragraph" w:styleId="Subtitle">
    <w:name w:val="Subtitle"/>
    <w:basedOn w:val="Normal"/>
    <w:next w:val="Normal"/>
    <w:link w:val="SubtitleChar"/>
    <w:uiPriority w:val="11"/>
    <w:rsid w:val="0011357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locked/>
    <w:rsid w:val="00113574"/>
    <w:rPr>
      <w:rFonts w:asciiTheme="majorHAnsi" w:eastAsiaTheme="majorEastAsia" w:hAnsiTheme="majorHAnsi" w:cstheme="majorBidi"/>
      <w:i/>
      <w:iCs/>
      <w:color w:val="4F81BD" w:themeColor="accent1"/>
      <w:spacing w:val="15"/>
      <w:sz w:val="24"/>
      <w:szCs w:val="24"/>
      <w:lang w:eastAsia="en-US"/>
    </w:rPr>
  </w:style>
  <w:style w:type="paragraph" w:styleId="TableofFigures">
    <w:name w:val="table of figures"/>
    <w:basedOn w:val="Normal"/>
    <w:next w:val="Normal"/>
    <w:uiPriority w:val="99"/>
    <w:semiHidden/>
    <w:rsid w:val="00B534F2"/>
    <w:pPr>
      <w:tabs>
        <w:tab w:val="left" w:pos="1418"/>
        <w:tab w:val="right" w:pos="9639"/>
      </w:tabs>
      <w:spacing w:before="60" w:after="60"/>
      <w:ind w:left="1418" w:hanging="1418"/>
    </w:pPr>
  </w:style>
  <w:style w:type="paragraph" w:customStyle="1" w:styleId="Table">
    <w:name w:val="Table_#"/>
    <w:basedOn w:val="Normal"/>
    <w:next w:val="Normal"/>
    <w:qFormat/>
    <w:rsid w:val="00113574"/>
    <w:pPr>
      <w:numPr>
        <w:numId w:val="66"/>
      </w:numPr>
      <w:spacing w:before="120" w:after="120"/>
      <w:jc w:val="center"/>
    </w:pPr>
    <w:rPr>
      <w:rFonts w:eastAsia="Calibri" w:cs="Calibri"/>
      <w:i/>
      <w:szCs w:val="20"/>
      <w:lang w:eastAsia="en-GB"/>
    </w:rPr>
  </w:style>
  <w:style w:type="paragraph" w:customStyle="1" w:styleId="Tabletext">
    <w:name w:val="Table_text"/>
    <w:basedOn w:val="Normal"/>
    <w:uiPriority w:val="99"/>
    <w:rsid w:val="00B534F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textAlignment w:val="baseline"/>
    </w:pPr>
    <w:rPr>
      <w:iCs/>
      <w:sz w:val="18"/>
      <w:lang w:val="en-US"/>
    </w:rPr>
  </w:style>
  <w:style w:type="paragraph" w:styleId="Title">
    <w:name w:val="Title"/>
    <w:basedOn w:val="Normal"/>
    <w:link w:val="TitleChar"/>
    <w:uiPriority w:val="99"/>
    <w:qFormat/>
    <w:rsid w:val="00B534F2"/>
    <w:pPr>
      <w:spacing w:before="180" w:after="60"/>
      <w:jc w:val="center"/>
      <w:outlineLvl w:val="0"/>
    </w:pPr>
    <w:rPr>
      <w:b/>
      <w:bCs/>
      <w:kern w:val="28"/>
      <w:sz w:val="32"/>
      <w:szCs w:val="32"/>
    </w:rPr>
  </w:style>
  <w:style w:type="character" w:customStyle="1" w:styleId="TitleChar">
    <w:name w:val="Title Char"/>
    <w:link w:val="Title"/>
    <w:uiPriority w:val="99"/>
    <w:locked/>
    <w:rsid w:val="00B534F2"/>
    <w:rPr>
      <w:rFonts w:ascii="Arial" w:hAnsi="Arial" w:cs="Arial"/>
      <w:b/>
      <w:bCs/>
      <w:kern w:val="28"/>
      <w:sz w:val="32"/>
      <w:szCs w:val="32"/>
      <w:lang w:eastAsia="en-US"/>
    </w:rPr>
  </w:style>
  <w:style w:type="paragraph" w:styleId="TOC1">
    <w:name w:val="toc 1"/>
    <w:basedOn w:val="Normal"/>
    <w:next w:val="Normal"/>
    <w:uiPriority w:val="39"/>
    <w:rsid w:val="00113574"/>
    <w:pPr>
      <w:tabs>
        <w:tab w:val="left" w:pos="567"/>
        <w:tab w:val="right" w:pos="9639"/>
      </w:tabs>
      <w:spacing w:after="120"/>
      <w:ind w:left="567" w:right="284" w:hanging="567"/>
    </w:pPr>
    <w:rPr>
      <w:noProof/>
      <w:lang w:eastAsia="en-GB"/>
    </w:rPr>
  </w:style>
  <w:style w:type="paragraph" w:styleId="TOC2">
    <w:name w:val="toc 2"/>
    <w:basedOn w:val="Normal"/>
    <w:next w:val="Normal"/>
    <w:autoRedefine/>
    <w:uiPriority w:val="39"/>
    <w:rsid w:val="00113574"/>
    <w:pPr>
      <w:tabs>
        <w:tab w:val="right" w:pos="9639"/>
      </w:tabs>
      <w:spacing w:before="120" w:after="120"/>
      <w:ind w:left="851" w:hanging="851"/>
    </w:pPr>
    <w:rPr>
      <w:rFonts w:eastAsia="Times New Roman" w:cs="Times New Roman"/>
      <w:bCs/>
      <w:szCs w:val="20"/>
    </w:rPr>
  </w:style>
  <w:style w:type="paragraph" w:styleId="TOC3">
    <w:name w:val="toc 3"/>
    <w:basedOn w:val="Normal"/>
    <w:next w:val="Normal"/>
    <w:uiPriority w:val="39"/>
    <w:rsid w:val="00113574"/>
    <w:pPr>
      <w:tabs>
        <w:tab w:val="right" w:pos="9639"/>
      </w:tabs>
      <w:spacing w:before="60" w:after="60"/>
      <w:ind w:left="2269" w:right="284" w:hanging="851"/>
    </w:pPr>
    <w:rPr>
      <w:noProof/>
      <w:sz w:val="20"/>
      <w:lang w:eastAsia="en-GB"/>
    </w:rPr>
  </w:style>
  <w:style w:type="paragraph" w:styleId="TOC4">
    <w:name w:val="toc 4"/>
    <w:basedOn w:val="Normal"/>
    <w:next w:val="Normal"/>
    <w:uiPriority w:val="39"/>
    <w:rsid w:val="00113574"/>
    <w:pPr>
      <w:tabs>
        <w:tab w:val="left" w:pos="1418"/>
        <w:tab w:val="right" w:pos="9639"/>
      </w:tabs>
      <w:spacing w:before="120" w:after="120"/>
      <w:ind w:left="1418" w:right="284" w:hanging="1418"/>
    </w:pPr>
    <w:rPr>
      <w:rFonts w:eastAsia="Times New Roman" w:cs="Times New Roman"/>
      <w:b/>
      <w:caps/>
    </w:rPr>
  </w:style>
  <w:style w:type="paragraph" w:styleId="TOC5">
    <w:name w:val="toc 5"/>
    <w:basedOn w:val="Normal"/>
    <w:next w:val="Normal"/>
    <w:autoRedefine/>
    <w:uiPriority w:val="39"/>
    <w:rsid w:val="00113574"/>
    <w:pPr>
      <w:spacing w:after="120"/>
      <w:ind w:left="1418" w:right="-284" w:hanging="1418"/>
      <w:jc w:val="both"/>
    </w:pPr>
    <w:rPr>
      <w:rFonts w:eastAsia="Times New Roman" w:cs="Times New Roman"/>
      <w:b/>
    </w:rPr>
  </w:style>
  <w:style w:type="paragraph" w:styleId="TOC6">
    <w:name w:val="toc 6"/>
    <w:basedOn w:val="Normal"/>
    <w:next w:val="Normal"/>
    <w:autoRedefine/>
    <w:rsid w:val="00113574"/>
    <w:pPr>
      <w:ind w:left="1100"/>
    </w:pPr>
    <w:rPr>
      <w:rFonts w:ascii="Times New Roman" w:eastAsia="Times New Roman" w:hAnsi="Times New Roman" w:cs="Times New Roman"/>
    </w:rPr>
  </w:style>
  <w:style w:type="paragraph" w:styleId="TOC7">
    <w:name w:val="toc 7"/>
    <w:basedOn w:val="Normal"/>
    <w:next w:val="Normal"/>
    <w:autoRedefine/>
    <w:rsid w:val="00113574"/>
    <w:pPr>
      <w:ind w:left="1200"/>
    </w:pPr>
    <w:rPr>
      <w:rFonts w:eastAsia="Calibri" w:cs="Calibri"/>
      <w:sz w:val="20"/>
      <w:szCs w:val="20"/>
      <w:lang w:eastAsia="en-GB"/>
    </w:rPr>
  </w:style>
  <w:style w:type="paragraph" w:styleId="TOC8">
    <w:name w:val="toc 8"/>
    <w:basedOn w:val="Normal"/>
    <w:next w:val="Normal"/>
    <w:autoRedefine/>
    <w:rsid w:val="00113574"/>
    <w:pPr>
      <w:ind w:left="1440"/>
    </w:pPr>
    <w:rPr>
      <w:rFonts w:eastAsia="Calibri" w:cs="Calibri"/>
      <w:sz w:val="20"/>
      <w:szCs w:val="20"/>
      <w:lang w:eastAsia="en-GB"/>
    </w:rPr>
  </w:style>
  <w:style w:type="paragraph" w:styleId="TOC9">
    <w:name w:val="toc 9"/>
    <w:basedOn w:val="Normal"/>
    <w:next w:val="Normal"/>
    <w:autoRedefine/>
    <w:rsid w:val="00113574"/>
    <w:pPr>
      <w:ind w:left="1680"/>
    </w:pPr>
    <w:rPr>
      <w:rFonts w:eastAsia="Calibri" w:cs="Calibri"/>
      <w:sz w:val="20"/>
      <w:szCs w:val="20"/>
      <w:lang w:eastAsia="en-GB"/>
    </w:rPr>
  </w:style>
  <w:style w:type="table" w:styleId="TableGrid">
    <w:name w:val="Table Grid"/>
    <w:basedOn w:val="TableNormal"/>
    <w:uiPriority w:val="99"/>
    <w:rsid w:val="00371BE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nnexHeading1">
    <w:name w:val="Annex Heading 1"/>
    <w:basedOn w:val="Normal"/>
    <w:next w:val="BodyText"/>
    <w:rsid w:val="00113574"/>
    <w:pPr>
      <w:numPr>
        <w:numId w:val="48"/>
      </w:numPr>
      <w:spacing w:before="120" w:after="120"/>
    </w:pPr>
    <w:rPr>
      <w:rFonts w:eastAsia="Calibri"/>
      <w:b/>
      <w:caps/>
      <w:lang w:eastAsia="en-GB"/>
    </w:rPr>
  </w:style>
  <w:style w:type="paragraph" w:customStyle="1" w:styleId="AnnexHeading2">
    <w:name w:val="Annex Heading 2"/>
    <w:basedOn w:val="Normal"/>
    <w:next w:val="BodyText"/>
    <w:rsid w:val="00113574"/>
    <w:pPr>
      <w:numPr>
        <w:ilvl w:val="1"/>
        <w:numId w:val="48"/>
      </w:numPr>
      <w:spacing w:before="120" w:after="120"/>
    </w:pPr>
    <w:rPr>
      <w:rFonts w:eastAsia="Calibri"/>
      <w:b/>
      <w:lang w:eastAsia="en-GB"/>
    </w:rPr>
  </w:style>
  <w:style w:type="paragraph" w:customStyle="1" w:styleId="AnnexHeading3">
    <w:name w:val="Annex Heading 3"/>
    <w:basedOn w:val="Normal"/>
    <w:next w:val="Normal"/>
    <w:rsid w:val="00113574"/>
    <w:pPr>
      <w:numPr>
        <w:ilvl w:val="2"/>
        <w:numId w:val="48"/>
      </w:numPr>
      <w:spacing w:before="120" w:after="120"/>
    </w:pPr>
    <w:rPr>
      <w:rFonts w:eastAsia="Calibri"/>
      <w:lang w:eastAsia="en-GB"/>
    </w:rPr>
  </w:style>
  <w:style w:type="paragraph" w:customStyle="1" w:styleId="AnnexHeading4">
    <w:name w:val="Annex Heading 4"/>
    <w:basedOn w:val="Normal"/>
    <w:next w:val="BodyText"/>
    <w:rsid w:val="00113574"/>
    <w:pPr>
      <w:numPr>
        <w:ilvl w:val="3"/>
        <w:numId w:val="48"/>
      </w:numPr>
      <w:spacing w:before="120" w:after="120"/>
    </w:pPr>
    <w:rPr>
      <w:rFonts w:eastAsia="Calibri"/>
      <w:lang w:eastAsia="en-GB"/>
    </w:rPr>
  </w:style>
  <w:style w:type="paragraph" w:styleId="List2">
    <w:name w:val="List 2"/>
    <w:basedOn w:val="Normal"/>
    <w:uiPriority w:val="99"/>
    <w:rsid w:val="007379A8"/>
    <w:pPr>
      <w:ind w:left="566" w:hanging="283"/>
    </w:pPr>
  </w:style>
  <w:style w:type="paragraph" w:styleId="BodyTextIndent3">
    <w:name w:val="Body Text Indent 3"/>
    <w:basedOn w:val="Normal"/>
    <w:link w:val="BodyTextIndent3Char"/>
    <w:uiPriority w:val="99"/>
    <w:rsid w:val="00DD6174"/>
    <w:pPr>
      <w:spacing w:after="120"/>
      <w:ind w:left="1134"/>
    </w:pPr>
  </w:style>
  <w:style w:type="character" w:customStyle="1" w:styleId="BodyTextIndent3Char">
    <w:name w:val="Body Text Indent 3 Char"/>
    <w:link w:val="BodyTextIndent3"/>
    <w:uiPriority w:val="99"/>
    <w:locked/>
    <w:rsid w:val="00DD6174"/>
    <w:rPr>
      <w:rFonts w:ascii="Arial" w:hAnsi="Arial" w:cs="Times New Roman"/>
      <w:sz w:val="22"/>
      <w:szCs w:val="22"/>
      <w:lang w:eastAsia="en-US"/>
    </w:rPr>
  </w:style>
  <w:style w:type="paragraph" w:customStyle="1" w:styleId="AppendixHeading1">
    <w:name w:val="Appendix Heading 1"/>
    <w:basedOn w:val="Normal"/>
    <w:next w:val="BodyText"/>
    <w:uiPriority w:val="99"/>
    <w:rsid w:val="002F7535"/>
    <w:pPr>
      <w:numPr>
        <w:numId w:val="10"/>
      </w:numPr>
      <w:spacing w:before="120" w:after="120"/>
    </w:pPr>
    <w:rPr>
      <w:b/>
      <w:caps/>
      <w:sz w:val="24"/>
      <w:lang w:eastAsia="en-GB"/>
    </w:rPr>
  </w:style>
  <w:style w:type="paragraph" w:customStyle="1" w:styleId="AppendixHeading2">
    <w:name w:val="Appendix Heading 2"/>
    <w:basedOn w:val="Normal"/>
    <w:next w:val="BodyText"/>
    <w:uiPriority w:val="99"/>
    <w:rsid w:val="002F7535"/>
    <w:pPr>
      <w:numPr>
        <w:ilvl w:val="1"/>
        <w:numId w:val="10"/>
      </w:numPr>
      <w:spacing w:before="120" w:after="120"/>
    </w:pPr>
    <w:rPr>
      <w:b/>
      <w:lang w:eastAsia="en-GB"/>
    </w:rPr>
  </w:style>
  <w:style w:type="paragraph" w:styleId="BodyTextFirstIndent">
    <w:name w:val="Body Text First Indent"/>
    <w:basedOn w:val="BodyText"/>
    <w:link w:val="BodyTextFirstIndentChar"/>
    <w:uiPriority w:val="99"/>
    <w:rsid w:val="00DD6174"/>
    <w:pPr>
      <w:ind w:firstLine="210"/>
      <w:jc w:val="left"/>
    </w:pPr>
  </w:style>
  <w:style w:type="character" w:customStyle="1" w:styleId="BodyTextFirstIndentChar">
    <w:name w:val="Body Text First Indent Char"/>
    <w:link w:val="BodyTextFirstIndent"/>
    <w:uiPriority w:val="99"/>
    <w:locked/>
    <w:rsid w:val="00DD6174"/>
    <w:rPr>
      <w:rFonts w:ascii="Arial" w:hAnsi="Arial" w:cs="Times New Roman"/>
      <w:sz w:val="24"/>
      <w:szCs w:val="24"/>
      <w:lang w:eastAsia="en-US"/>
    </w:rPr>
  </w:style>
  <w:style w:type="paragraph" w:styleId="BodyText2">
    <w:name w:val="Body Text 2"/>
    <w:basedOn w:val="Normal"/>
    <w:link w:val="BodyText2Char"/>
    <w:uiPriority w:val="99"/>
    <w:rsid w:val="00032948"/>
    <w:pPr>
      <w:spacing w:after="120" w:line="480" w:lineRule="auto"/>
    </w:pPr>
  </w:style>
  <w:style w:type="character" w:customStyle="1" w:styleId="BodyText2Char">
    <w:name w:val="Body Text 2 Char"/>
    <w:link w:val="BodyText2"/>
    <w:uiPriority w:val="99"/>
    <w:locked/>
    <w:rsid w:val="00032948"/>
    <w:rPr>
      <w:rFonts w:ascii="Arial" w:hAnsi="Arial" w:cs="Times New Roman"/>
      <w:sz w:val="24"/>
      <w:szCs w:val="24"/>
      <w:lang w:eastAsia="en-US"/>
    </w:rPr>
  </w:style>
  <w:style w:type="paragraph" w:styleId="BodyTextFirstIndent2">
    <w:name w:val="Body Text First Indent 2"/>
    <w:basedOn w:val="BodyTextIndent"/>
    <w:link w:val="BodyTextFirstIndent2Char"/>
    <w:uiPriority w:val="99"/>
    <w:rsid w:val="00DD6174"/>
    <w:pPr>
      <w:ind w:left="283" w:firstLine="210"/>
    </w:pPr>
  </w:style>
  <w:style w:type="character" w:customStyle="1" w:styleId="BodyTextFirstIndent2Char">
    <w:name w:val="Body Text First Indent 2 Char"/>
    <w:link w:val="BodyTextFirstIndent2"/>
    <w:uiPriority w:val="99"/>
    <w:locked/>
    <w:rsid w:val="00DD6174"/>
    <w:rPr>
      <w:rFonts w:ascii="Arial" w:hAnsi="Arial" w:cs="Times New Roman"/>
      <w:sz w:val="24"/>
      <w:szCs w:val="24"/>
      <w:lang w:eastAsia="en-US"/>
    </w:rPr>
  </w:style>
  <w:style w:type="paragraph" w:customStyle="1" w:styleId="AppendixHeading3">
    <w:name w:val="Appendix Heading 3"/>
    <w:basedOn w:val="Normal"/>
    <w:next w:val="Normal"/>
    <w:uiPriority w:val="99"/>
    <w:rsid w:val="002F7535"/>
    <w:pPr>
      <w:numPr>
        <w:ilvl w:val="2"/>
        <w:numId w:val="10"/>
      </w:numPr>
      <w:spacing w:before="120" w:after="120"/>
    </w:pPr>
    <w:rPr>
      <w:lang w:eastAsia="en-GB"/>
    </w:rPr>
  </w:style>
  <w:style w:type="paragraph" w:styleId="ListParagraph">
    <w:name w:val="List Paragraph"/>
    <w:basedOn w:val="Normal"/>
    <w:uiPriority w:val="99"/>
    <w:rsid w:val="001B7986"/>
    <w:pPr>
      <w:ind w:left="720"/>
    </w:pPr>
  </w:style>
  <w:style w:type="paragraph" w:customStyle="1" w:styleId="Default">
    <w:name w:val="Default"/>
    <w:rsid w:val="00962D02"/>
    <w:pPr>
      <w:autoSpaceDE w:val="0"/>
      <w:autoSpaceDN w:val="0"/>
      <w:adjustRightInd w:val="0"/>
    </w:pPr>
    <w:rPr>
      <w:rFonts w:ascii="Arial" w:hAnsi="Arial" w:cs="Arial"/>
      <w:color w:val="000000"/>
      <w:sz w:val="24"/>
      <w:szCs w:val="24"/>
      <w:lang w:val="sv-SE"/>
    </w:rPr>
  </w:style>
  <w:style w:type="paragraph" w:styleId="TOCHeading">
    <w:name w:val="TOC Heading"/>
    <w:basedOn w:val="Heading1"/>
    <w:next w:val="Normal"/>
    <w:uiPriority w:val="99"/>
    <w:rsid w:val="00FB3C2B"/>
    <w:pPr>
      <w:keepLines/>
      <w:spacing w:before="480" w:after="0" w:line="276" w:lineRule="auto"/>
      <w:ind w:left="0" w:firstLine="0"/>
      <w:outlineLvl w:val="9"/>
    </w:pPr>
    <w:rPr>
      <w:rFonts w:ascii="Cambria" w:hAnsi="Cambria"/>
      <w:bCs/>
      <w:caps w:val="0"/>
      <w:color w:val="365F91"/>
      <w:kern w:val="0"/>
      <w:sz w:val="28"/>
      <w:szCs w:val="28"/>
      <w:lang w:val="sv-SE" w:eastAsia="en-US"/>
    </w:rPr>
  </w:style>
  <w:style w:type="numbering" w:styleId="ArticleSection">
    <w:name w:val="Outline List 3"/>
    <w:basedOn w:val="NoList"/>
    <w:uiPriority w:val="99"/>
    <w:semiHidden/>
    <w:unhideWhenUsed/>
    <w:locked/>
    <w:rsid w:val="00150E22"/>
    <w:pPr>
      <w:numPr>
        <w:numId w:val="3"/>
      </w:numPr>
    </w:pPr>
  </w:style>
  <w:style w:type="paragraph" w:customStyle="1" w:styleId="Bullet1">
    <w:name w:val="Bullet 1"/>
    <w:basedOn w:val="Normal"/>
    <w:qFormat/>
    <w:rsid w:val="00113574"/>
    <w:pPr>
      <w:numPr>
        <w:numId w:val="52"/>
      </w:numPr>
      <w:spacing w:after="120"/>
      <w:jc w:val="both"/>
      <w:outlineLvl w:val="0"/>
    </w:pPr>
    <w:rPr>
      <w:rFonts w:eastAsia="Calibri"/>
      <w:lang w:eastAsia="en-GB"/>
    </w:rPr>
  </w:style>
  <w:style w:type="character" w:customStyle="1" w:styleId="apple-converted-space">
    <w:name w:val="apple-converted-space"/>
    <w:basedOn w:val="DefaultParagraphFont"/>
    <w:rsid w:val="002F2F6B"/>
  </w:style>
  <w:style w:type="table" w:customStyle="1" w:styleId="1">
    <w:name w:val="Сетка таблицы1"/>
    <w:basedOn w:val="TableNormal"/>
    <w:next w:val="TableGrid"/>
    <w:rsid w:val="004A0C9F"/>
    <w:pPr>
      <w:overflowPunct w:val="0"/>
      <w:autoSpaceDE w:val="0"/>
      <w:autoSpaceDN w:val="0"/>
      <w:adjustRightInd w:val="0"/>
      <w:textAlignment w:val="baseline"/>
    </w:pPr>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nhideWhenUsed/>
    <w:rsid w:val="004A0C9F"/>
    <w:pPr>
      <w:spacing w:after="200"/>
    </w:pPr>
    <w:rPr>
      <w:b/>
      <w:bCs/>
      <w:color w:val="4F81BD" w:themeColor="accent1"/>
      <w:sz w:val="18"/>
      <w:szCs w:val="18"/>
    </w:rPr>
  </w:style>
  <w:style w:type="character" w:styleId="Strong">
    <w:name w:val="Strong"/>
    <w:basedOn w:val="DefaultParagraphFont"/>
    <w:rsid w:val="00113574"/>
    <w:rPr>
      <w:b/>
      <w:bCs/>
    </w:rPr>
  </w:style>
  <w:style w:type="paragraph" w:customStyle="1" w:styleId="AnnexFigure">
    <w:name w:val="Annex Figure"/>
    <w:basedOn w:val="Normal"/>
    <w:next w:val="Normal"/>
    <w:rsid w:val="00113574"/>
    <w:pPr>
      <w:numPr>
        <w:numId w:val="40"/>
      </w:numPr>
      <w:spacing w:before="120" w:after="120"/>
      <w:jc w:val="center"/>
    </w:pPr>
    <w:rPr>
      <w:rFonts w:eastAsia="Calibri" w:cs="Calibri"/>
      <w:i/>
      <w:lang w:eastAsia="en-GB"/>
    </w:rPr>
  </w:style>
  <w:style w:type="paragraph" w:customStyle="1" w:styleId="AnnexHead1">
    <w:name w:val="Annex Head 1"/>
    <w:basedOn w:val="Normal"/>
    <w:next w:val="Normal"/>
    <w:rsid w:val="00113574"/>
    <w:pPr>
      <w:numPr>
        <w:numId w:val="44"/>
      </w:numPr>
    </w:pPr>
    <w:rPr>
      <w:rFonts w:eastAsia="Calibri" w:cs="Calibri"/>
      <w:b/>
      <w:caps/>
      <w:sz w:val="28"/>
      <w:lang w:eastAsia="en-GB"/>
    </w:rPr>
  </w:style>
  <w:style w:type="paragraph" w:customStyle="1" w:styleId="AnnexHead2">
    <w:name w:val="Annex Head 2"/>
    <w:basedOn w:val="Normal"/>
    <w:next w:val="Normal"/>
    <w:rsid w:val="00113574"/>
    <w:pPr>
      <w:numPr>
        <w:ilvl w:val="1"/>
        <w:numId w:val="44"/>
      </w:numPr>
    </w:pPr>
    <w:rPr>
      <w:rFonts w:eastAsia="Calibri" w:cs="Calibri"/>
      <w:b/>
      <w:lang w:eastAsia="en-GB"/>
    </w:rPr>
  </w:style>
  <w:style w:type="paragraph" w:customStyle="1" w:styleId="AnnexHead3">
    <w:name w:val="Annex Head 3"/>
    <w:basedOn w:val="Normal"/>
    <w:next w:val="Normal"/>
    <w:rsid w:val="00113574"/>
    <w:pPr>
      <w:numPr>
        <w:ilvl w:val="2"/>
        <w:numId w:val="44"/>
      </w:numPr>
    </w:pPr>
    <w:rPr>
      <w:rFonts w:eastAsia="Calibri" w:cs="Calibri"/>
      <w:b/>
      <w:lang w:eastAsia="en-GB"/>
    </w:rPr>
  </w:style>
  <w:style w:type="paragraph" w:customStyle="1" w:styleId="AnnexHead4">
    <w:name w:val="Annex Head 4"/>
    <w:basedOn w:val="Normal"/>
    <w:next w:val="Normal"/>
    <w:rsid w:val="00113574"/>
    <w:pPr>
      <w:numPr>
        <w:ilvl w:val="3"/>
        <w:numId w:val="44"/>
      </w:numPr>
    </w:pPr>
    <w:rPr>
      <w:rFonts w:eastAsia="Calibri" w:cs="Calibri"/>
      <w:lang w:eastAsia="en-GB"/>
    </w:rPr>
  </w:style>
  <w:style w:type="paragraph" w:customStyle="1" w:styleId="AnnexTable">
    <w:name w:val="Annex Table"/>
    <w:basedOn w:val="Normal"/>
    <w:next w:val="Normal"/>
    <w:rsid w:val="00113574"/>
    <w:pPr>
      <w:numPr>
        <w:numId w:val="49"/>
      </w:numPr>
      <w:tabs>
        <w:tab w:val="left" w:pos="1418"/>
      </w:tabs>
      <w:spacing w:before="120" w:after="120"/>
      <w:jc w:val="center"/>
    </w:pPr>
    <w:rPr>
      <w:rFonts w:eastAsia="Calibri" w:cs="Calibri"/>
      <w:i/>
      <w:lang w:eastAsia="en-GB"/>
    </w:rPr>
  </w:style>
  <w:style w:type="character" w:styleId="BookTitle">
    <w:name w:val="Book Title"/>
    <w:basedOn w:val="DefaultParagraphFont"/>
    <w:uiPriority w:val="33"/>
    <w:rsid w:val="00113574"/>
    <w:rPr>
      <w:b/>
      <w:bCs/>
      <w:smallCaps/>
      <w:spacing w:val="5"/>
    </w:rPr>
  </w:style>
  <w:style w:type="paragraph" w:customStyle="1" w:styleId="Bullet1text">
    <w:name w:val="Bullet 1 text"/>
    <w:basedOn w:val="Normal"/>
    <w:rsid w:val="00113574"/>
    <w:pPr>
      <w:suppressAutoHyphens/>
      <w:spacing w:after="120"/>
      <w:ind w:left="1134"/>
      <w:jc w:val="both"/>
    </w:pPr>
    <w:rPr>
      <w:rFonts w:eastAsia="Calibri"/>
      <w:lang w:val="fr-FR" w:eastAsia="en-GB"/>
    </w:rPr>
  </w:style>
  <w:style w:type="paragraph" w:customStyle="1" w:styleId="Bullet2">
    <w:name w:val="Bullet 2"/>
    <w:basedOn w:val="Normal"/>
    <w:qFormat/>
    <w:rsid w:val="00113574"/>
    <w:pPr>
      <w:numPr>
        <w:ilvl w:val="1"/>
        <w:numId w:val="52"/>
      </w:numPr>
      <w:spacing w:after="120"/>
      <w:jc w:val="both"/>
    </w:pPr>
    <w:rPr>
      <w:rFonts w:eastAsia="Calibri"/>
      <w:lang w:eastAsia="en-GB"/>
    </w:rPr>
  </w:style>
  <w:style w:type="paragraph" w:customStyle="1" w:styleId="Bullet2text">
    <w:name w:val="Bullet 2 text"/>
    <w:basedOn w:val="Normal"/>
    <w:rsid w:val="00113574"/>
    <w:pPr>
      <w:suppressAutoHyphens/>
      <w:spacing w:after="120"/>
      <w:ind w:left="1701"/>
      <w:jc w:val="both"/>
    </w:pPr>
    <w:rPr>
      <w:rFonts w:eastAsia="Calibri"/>
      <w:lang w:eastAsia="en-GB"/>
    </w:rPr>
  </w:style>
  <w:style w:type="paragraph" w:customStyle="1" w:styleId="Bullet3">
    <w:name w:val="Bullet 3"/>
    <w:basedOn w:val="Normal"/>
    <w:rsid w:val="00113574"/>
    <w:pPr>
      <w:numPr>
        <w:ilvl w:val="2"/>
        <w:numId w:val="52"/>
      </w:numPr>
      <w:spacing w:after="60"/>
      <w:jc w:val="both"/>
    </w:pPr>
    <w:rPr>
      <w:rFonts w:eastAsia="Calibri"/>
      <w:sz w:val="20"/>
      <w:lang w:eastAsia="en-GB"/>
    </w:rPr>
  </w:style>
  <w:style w:type="paragraph" w:customStyle="1" w:styleId="Bullet3text">
    <w:name w:val="Bullet 3 text"/>
    <w:basedOn w:val="Normal"/>
    <w:rsid w:val="00113574"/>
    <w:pPr>
      <w:suppressAutoHyphens/>
      <w:spacing w:after="60"/>
      <w:ind w:left="2268"/>
    </w:pPr>
    <w:rPr>
      <w:rFonts w:eastAsia="Calibri"/>
      <w:sz w:val="20"/>
      <w:lang w:eastAsia="en-GB"/>
    </w:rPr>
  </w:style>
  <w:style w:type="paragraph" w:customStyle="1" w:styleId="List1indent1">
    <w:name w:val="List 1 indent 1"/>
    <w:basedOn w:val="Normal"/>
    <w:qFormat/>
    <w:rsid w:val="00113574"/>
    <w:pPr>
      <w:numPr>
        <w:ilvl w:val="1"/>
        <w:numId w:val="65"/>
      </w:numPr>
      <w:spacing w:after="120"/>
      <w:jc w:val="both"/>
    </w:pPr>
    <w:rPr>
      <w:rFonts w:eastAsia="Calibri"/>
      <w:lang w:eastAsia="en-GB"/>
    </w:rPr>
  </w:style>
  <w:style w:type="paragraph" w:customStyle="1" w:styleId="List1indent1text">
    <w:name w:val="List 1 indent 1 text"/>
    <w:basedOn w:val="Normal"/>
    <w:rsid w:val="00113574"/>
    <w:pPr>
      <w:spacing w:after="120"/>
      <w:ind w:left="1134"/>
      <w:jc w:val="both"/>
    </w:pPr>
    <w:rPr>
      <w:rFonts w:eastAsia="Calibri"/>
      <w:lang w:eastAsia="fr-FR"/>
    </w:rPr>
  </w:style>
  <w:style w:type="table" w:customStyle="1" w:styleId="Tabelraster1">
    <w:name w:val="Tabelraster1"/>
    <w:basedOn w:val="TableNormal"/>
    <w:next w:val="TableGrid"/>
    <w:uiPriority w:val="99"/>
    <w:rsid w:val="00EA4DD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7058">
      <w:bodyDiv w:val="1"/>
      <w:marLeft w:val="0"/>
      <w:marRight w:val="0"/>
      <w:marTop w:val="0"/>
      <w:marBottom w:val="0"/>
      <w:divBdr>
        <w:top w:val="none" w:sz="0" w:space="0" w:color="auto"/>
        <w:left w:val="none" w:sz="0" w:space="0" w:color="auto"/>
        <w:bottom w:val="none" w:sz="0" w:space="0" w:color="auto"/>
        <w:right w:val="none" w:sz="0" w:space="0" w:color="auto"/>
      </w:divBdr>
    </w:div>
    <w:div w:id="870655002">
      <w:marLeft w:val="0"/>
      <w:marRight w:val="0"/>
      <w:marTop w:val="0"/>
      <w:marBottom w:val="0"/>
      <w:divBdr>
        <w:top w:val="none" w:sz="0" w:space="0" w:color="auto"/>
        <w:left w:val="none" w:sz="0" w:space="0" w:color="auto"/>
        <w:bottom w:val="none" w:sz="0" w:space="0" w:color="auto"/>
        <w:right w:val="none" w:sz="0" w:space="0" w:color="auto"/>
      </w:divBdr>
    </w:div>
    <w:div w:id="870655003">
      <w:marLeft w:val="0"/>
      <w:marRight w:val="0"/>
      <w:marTop w:val="0"/>
      <w:marBottom w:val="0"/>
      <w:divBdr>
        <w:top w:val="none" w:sz="0" w:space="0" w:color="auto"/>
        <w:left w:val="none" w:sz="0" w:space="0" w:color="auto"/>
        <w:bottom w:val="none" w:sz="0" w:space="0" w:color="auto"/>
        <w:right w:val="none" w:sz="0" w:space="0" w:color="auto"/>
      </w:divBdr>
    </w:div>
    <w:div w:id="1110052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mailto:iala-aism@wanadoo.fr"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www.iala-aism.org" TargetMode="External"/><Relationship Id="rId11" Type="http://schemas.openxmlformats.org/officeDocument/2006/relationships/hyperlink" Target="mailto:iala-aism@wanadoo.fr" TargetMode="External"/><Relationship Id="rId12" Type="http://schemas.openxmlformats.org/officeDocument/2006/relationships/hyperlink" Target="http://www.iala-aism.org" TargetMode="External"/><Relationship Id="rId13" Type="http://schemas.openxmlformats.org/officeDocument/2006/relationships/image" Target="media/image1.png"/><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header" Target="header3.xml"/><Relationship Id="rId19" Type="http://schemas.openxmlformats.org/officeDocument/2006/relationships/footer" Target="footer3.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489A71-C765-4D47-9BBE-2E1CA2C1F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3846</Words>
  <Characters>21924</Characters>
  <Application>Microsoft Macintosh Word</Application>
  <DocSecurity>0</DocSecurity>
  <Lines>182</Lines>
  <Paragraphs>51</Paragraphs>
  <ScaleCrop>false</ScaleCrop>
  <HeadingPairs>
    <vt:vector size="10" baseType="variant">
      <vt:variant>
        <vt:lpstr>Titel</vt:lpstr>
      </vt:variant>
      <vt:variant>
        <vt:i4>1</vt:i4>
      </vt:variant>
      <vt:variant>
        <vt:lpstr>Title</vt:lpstr>
      </vt:variant>
      <vt:variant>
        <vt:i4>1</vt:i4>
      </vt:variant>
      <vt:variant>
        <vt:lpstr>Titre</vt:lpstr>
      </vt:variant>
      <vt:variant>
        <vt:i4>1</vt:i4>
      </vt:variant>
      <vt:variant>
        <vt:lpstr>Название</vt:lpstr>
      </vt:variant>
      <vt:variant>
        <vt:i4>1</vt:i4>
      </vt:variant>
      <vt:variant>
        <vt:lpstr>Rubrik</vt:lpstr>
      </vt:variant>
      <vt:variant>
        <vt:i4>1</vt:i4>
      </vt:variant>
    </vt:vector>
  </HeadingPairs>
  <TitlesOfParts>
    <vt:vector size="5" baseType="lpstr">
      <vt:lpstr>Guidelline Template</vt:lpstr>
      <vt:lpstr>Guidelline Template</vt:lpstr>
      <vt:lpstr>Guidelline Template</vt:lpstr>
      <vt:lpstr>Guidelline Template</vt:lpstr>
      <vt:lpstr>Guidelline Template</vt:lpstr>
    </vt:vector>
  </TitlesOfParts>
  <Company>FMA</Company>
  <LinksUpToDate>false</LinksUpToDate>
  <CharactersWithSpaces>25719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Guidelline Template</dc:title>
  <dc:creator>mosu01</dc:creator>
  <cp:lastModifiedBy>Office 2004 Test Drive User</cp:lastModifiedBy>
  <cp:revision>2</cp:revision>
  <cp:lastPrinted>2008-12-16T07:01:00Z</cp:lastPrinted>
  <dcterms:created xsi:type="dcterms:W3CDTF">2013-08-09T08:03:00Z</dcterms:created>
  <dcterms:modified xsi:type="dcterms:W3CDTF">2013-08-09T08:03:00Z</dcterms:modified>
</cp:coreProperties>
</file>